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1E" w:rsidRPr="00AB1C8D" w:rsidRDefault="0081601E">
      <w:pPr>
        <w:rPr>
          <w:rFonts w:ascii="Times New Roman" w:hAnsi="Times New Roman" w:cs="Times New Roman"/>
          <w:b/>
          <w:bCs/>
          <w:sz w:val="20"/>
          <w:szCs w:val="20"/>
        </w:rPr>
      </w:pPr>
      <w:bookmarkStart w:id="0" w:name="RANGE!A2:C48"/>
      <w:r w:rsidRPr="00AB1C8D">
        <w:rPr>
          <w:rFonts w:ascii="Times New Roman" w:hAnsi="Times New Roman" w:cs="Times New Roman"/>
          <w:b/>
          <w:bCs/>
          <w:sz w:val="20"/>
          <w:szCs w:val="20"/>
        </w:rPr>
        <w:t>S.03.01</w:t>
      </w:r>
      <w:bookmarkEnd w:id="0"/>
      <w:r w:rsidRPr="00AB1C8D">
        <w:rPr>
          <w:rFonts w:ascii="Times New Roman" w:hAnsi="Times New Roman" w:cs="Times New Roman"/>
          <w:b/>
          <w:bCs/>
          <w:sz w:val="20"/>
          <w:szCs w:val="20"/>
        </w:rPr>
        <w:t xml:space="preserve"> </w:t>
      </w:r>
      <w:r w:rsidR="00EC06FF" w:rsidRPr="00B276B8">
        <w:rPr>
          <w:rFonts w:ascii="Times New Roman" w:hAnsi="Times New Roman" w:cs="Times New Roman"/>
          <w:b/>
          <w:bCs/>
          <w:sz w:val="20"/>
          <w:szCs w:val="20"/>
        </w:rPr>
        <w:t>–</w:t>
      </w:r>
      <w:del w:id="1" w:author="Ivana Sivric" w:date="2014-11-21T11:25:00Z">
        <w:r w:rsidRPr="00AB1C8D" w:rsidDel="0069329E">
          <w:rPr>
            <w:rFonts w:ascii="Times New Roman" w:hAnsi="Times New Roman" w:cs="Times New Roman"/>
            <w:b/>
            <w:bCs/>
            <w:sz w:val="20"/>
            <w:szCs w:val="20"/>
          </w:rPr>
          <w:delText xml:space="preserve"> </w:delText>
        </w:r>
        <w:r w:rsidR="00EC06FF" w:rsidRPr="00B276B8" w:rsidDel="0069329E">
          <w:rPr>
            <w:rFonts w:ascii="Times New Roman" w:hAnsi="Times New Roman" w:cs="Times New Roman"/>
            <w:b/>
            <w:bCs/>
            <w:sz w:val="20"/>
            <w:szCs w:val="20"/>
          </w:rPr>
          <w:delText>General o</w:delText>
        </w:r>
      </w:del>
      <w:ins w:id="2" w:author="Ivana Sivric" w:date="2014-11-21T11:26:00Z">
        <w:r w:rsidR="0069329E">
          <w:rPr>
            <w:rFonts w:ascii="Times New Roman" w:hAnsi="Times New Roman" w:cs="Times New Roman"/>
            <w:b/>
            <w:bCs/>
            <w:sz w:val="20"/>
            <w:szCs w:val="20"/>
          </w:rPr>
          <w:t>O</w:t>
        </w:r>
      </w:ins>
      <w:r w:rsidR="00EC06FF" w:rsidRPr="00B276B8">
        <w:rPr>
          <w:rFonts w:ascii="Times New Roman" w:hAnsi="Times New Roman" w:cs="Times New Roman"/>
          <w:b/>
          <w:bCs/>
          <w:sz w:val="20"/>
          <w:szCs w:val="20"/>
        </w:rPr>
        <w:t>ff-b</w:t>
      </w:r>
      <w:r w:rsidRPr="00AB1C8D">
        <w:rPr>
          <w:rFonts w:ascii="Times New Roman" w:hAnsi="Times New Roman" w:cs="Times New Roman"/>
          <w:b/>
          <w:bCs/>
          <w:sz w:val="20"/>
          <w:szCs w:val="20"/>
        </w:rPr>
        <w:t>alance</w:t>
      </w:r>
      <w:del w:id="3" w:author="Ivana Sivric" w:date="2014-11-21T11:25:00Z">
        <w:r w:rsidRPr="00AB1C8D" w:rsidDel="0069329E">
          <w:rPr>
            <w:rFonts w:ascii="Times New Roman" w:hAnsi="Times New Roman" w:cs="Times New Roman"/>
            <w:b/>
            <w:bCs/>
            <w:sz w:val="20"/>
            <w:szCs w:val="20"/>
          </w:rPr>
          <w:delText>-</w:delText>
        </w:r>
      </w:del>
      <w:ins w:id="4" w:author="Ivana Sivric" w:date="2014-11-21T11:25:00Z">
        <w:r w:rsidR="0069329E">
          <w:rPr>
            <w:rFonts w:ascii="Times New Roman" w:hAnsi="Times New Roman" w:cs="Times New Roman"/>
            <w:b/>
            <w:bCs/>
            <w:sz w:val="20"/>
            <w:szCs w:val="20"/>
          </w:rPr>
          <w:t xml:space="preserve"> </w:t>
        </w:r>
      </w:ins>
      <w:r w:rsidRPr="00AB1C8D">
        <w:rPr>
          <w:rFonts w:ascii="Times New Roman" w:hAnsi="Times New Roman" w:cs="Times New Roman"/>
          <w:b/>
          <w:bCs/>
          <w:sz w:val="20"/>
          <w:szCs w:val="20"/>
        </w:rPr>
        <w:t>sheet items</w:t>
      </w:r>
      <w:r w:rsidR="00603C6B" w:rsidRPr="00AB1C8D">
        <w:rPr>
          <w:rFonts w:ascii="Times New Roman" w:hAnsi="Times New Roman" w:cs="Times New Roman"/>
          <w:b/>
          <w:bCs/>
          <w:sz w:val="20"/>
          <w:szCs w:val="20"/>
        </w:rPr>
        <w:t xml:space="preserve"> </w:t>
      </w:r>
      <w:ins w:id="5" w:author="Ivana Sivric" w:date="2014-11-21T11:25:00Z">
        <w:r w:rsidR="0069329E">
          <w:rPr>
            <w:rFonts w:ascii="Times New Roman" w:hAnsi="Times New Roman" w:cs="Times New Roman"/>
            <w:b/>
            <w:bCs/>
            <w:sz w:val="20"/>
            <w:szCs w:val="20"/>
          </w:rPr>
          <w:t xml:space="preserve">- </w:t>
        </w:r>
        <w:r w:rsidR="0069329E" w:rsidRPr="00B276B8">
          <w:rPr>
            <w:rFonts w:ascii="Times New Roman" w:hAnsi="Times New Roman" w:cs="Times New Roman"/>
            <w:b/>
            <w:bCs/>
            <w:sz w:val="20"/>
            <w:szCs w:val="20"/>
          </w:rPr>
          <w:t xml:space="preserve">General </w:t>
        </w:r>
      </w:ins>
      <w:r w:rsidR="00EC06FF" w:rsidRPr="00B276B8">
        <w:rPr>
          <w:rFonts w:ascii="Times New Roman" w:hAnsi="Times New Roman" w:cs="Times New Roman"/>
          <w:b/>
          <w:bCs/>
          <w:sz w:val="20"/>
          <w:szCs w:val="20"/>
        </w:rPr>
        <w:t>(old BS-C1B)</w:t>
      </w:r>
    </w:p>
    <w:p w:rsidR="00603C6B" w:rsidRPr="00AB1C8D" w:rsidRDefault="00603C6B" w:rsidP="00603C6B">
      <w:pPr>
        <w:rPr>
          <w:rFonts w:ascii="Times New Roman" w:hAnsi="Times New Roman" w:cs="Times New Roman"/>
          <w:bCs/>
          <w:sz w:val="20"/>
          <w:szCs w:val="20"/>
        </w:rPr>
      </w:pPr>
      <w:r w:rsidRPr="00AB1C8D">
        <w:rPr>
          <w:rFonts w:ascii="Times New Roman" w:hAnsi="Times New Roman" w:cs="Times New Roman"/>
          <w:bCs/>
          <w:sz w:val="20"/>
          <w:szCs w:val="20"/>
        </w:rPr>
        <w:t>General comment</w:t>
      </w:r>
      <w:r w:rsidR="00CC3B16" w:rsidRPr="00AB1C8D">
        <w:rPr>
          <w:rFonts w:ascii="Times New Roman" w:hAnsi="Times New Roman" w:cs="Times New Roman"/>
          <w:bCs/>
          <w:sz w:val="20"/>
          <w:szCs w:val="20"/>
        </w:rPr>
        <w:t>s</w:t>
      </w:r>
      <w:r w:rsidRPr="00AB1C8D">
        <w:rPr>
          <w:rFonts w:ascii="Times New Roman" w:hAnsi="Times New Roman" w:cs="Times New Roman"/>
          <w:bCs/>
          <w:sz w:val="20"/>
          <w:szCs w:val="20"/>
        </w:rPr>
        <w:t>:</w:t>
      </w:r>
    </w:p>
    <w:p w:rsidR="00EC06FF" w:rsidRPr="00B276B8" w:rsidRDefault="00EC06FF" w:rsidP="00EC06FF">
      <w:pPr>
        <w:jc w:val="both"/>
        <w:rPr>
          <w:rFonts w:ascii="Times New Roman" w:hAnsi="Times New Roman" w:cs="Times New Roman"/>
          <w:sz w:val="20"/>
          <w:szCs w:val="20"/>
        </w:rPr>
      </w:pPr>
      <w:r w:rsidRPr="00B276B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92105" w:rsidRPr="00B276B8" w:rsidRDefault="00892105" w:rsidP="00892105">
      <w:pPr>
        <w:jc w:val="both"/>
        <w:rPr>
          <w:rFonts w:ascii="Times New Roman" w:hAnsi="Times New Roman" w:cs="Times New Roman"/>
          <w:sz w:val="20"/>
          <w:szCs w:val="20"/>
          <w:lang w:val="en-US"/>
        </w:rPr>
      </w:pPr>
      <w:r w:rsidRPr="00B276B8">
        <w:rPr>
          <w:rFonts w:ascii="Times New Roman" w:hAnsi="Times New Roman" w:cs="Times New Roman"/>
          <w:sz w:val="20"/>
          <w:szCs w:val="20"/>
          <w:lang w:val="en-US"/>
        </w:rPr>
        <w:t xml:space="preserve">This annex relates to annual </w:t>
      </w:r>
      <w:bookmarkStart w:id="6" w:name="_GoBack"/>
      <w:bookmarkEnd w:id="6"/>
      <w:r w:rsidRPr="00B276B8">
        <w:rPr>
          <w:rFonts w:ascii="Times New Roman" w:hAnsi="Times New Roman" w:cs="Times New Roman"/>
          <w:sz w:val="20"/>
          <w:szCs w:val="20"/>
          <w:lang w:val="en-US"/>
        </w:rPr>
        <w:t>submission of information for individual entities.</w:t>
      </w:r>
    </w:p>
    <w:p w:rsidR="00B14C29" w:rsidRPr="00AB1C8D" w:rsidRDefault="00B14C29" w:rsidP="00AB1C8D">
      <w:pPr>
        <w:jc w:val="both"/>
        <w:rPr>
          <w:rFonts w:ascii="Times New Roman" w:hAnsi="Times New Roman" w:cs="Times New Roman"/>
          <w:bCs/>
          <w:sz w:val="20"/>
          <w:szCs w:val="20"/>
          <w:lang w:val="en-US"/>
        </w:rPr>
      </w:pPr>
      <w:r w:rsidRPr="00AB1C8D">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00556D12" w:rsidRPr="00556D12">
        <w:rPr>
          <w:rFonts w:ascii="Times New Roman" w:hAnsi="Times New Roman" w:cs="Times New Roman"/>
          <w:bCs/>
          <w:sz w:val="20"/>
          <w:szCs w:val="20"/>
          <w:lang w:val="en-US"/>
        </w:rPr>
        <w:t>Regulation xx/2014</w:t>
      </w:r>
      <w:r w:rsidRPr="00AB1C8D">
        <w:rPr>
          <w:rFonts w:ascii="Times New Roman" w:hAnsi="Times New Roman" w:cs="Times New Roman"/>
          <w:bCs/>
          <w:sz w:val="20"/>
          <w:szCs w:val="20"/>
          <w:lang w:val="en-US"/>
        </w:rPr>
        <w:t xml:space="preserve">, Solvency II Technical Standards and Guidelines. </w:t>
      </w:r>
    </w:p>
    <w:p w:rsidR="00892105" w:rsidRPr="00B276B8" w:rsidRDefault="00F16B08" w:rsidP="00603C6B">
      <w:pPr>
        <w:jc w:val="both"/>
        <w:rPr>
          <w:rFonts w:ascii="Times New Roman" w:hAnsi="Times New Roman" w:cs="Times New Roman"/>
          <w:sz w:val="20"/>
          <w:szCs w:val="20"/>
          <w:lang w:val="en-US"/>
        </w:rPr>
      </w:pPr>
      <w:r w:rsidRPr="00AB1C8D">
        <w:rPr>
          <w:rFonts w:ascii="Times New Roman" w:hAnsi="Times New Roman" w:cs="Times New Roman"/>
          <w:sz w:val="20"/>
          <w:szCs w:val="20"/>
          <w:lang w:val="en-US"/>
        </w:rPr>
        <w:t xml:space="preserve">The guarantees listed in this template are not reported in </w:t>
      </w:r>
      <w:r w:rsidR="007C1946" w:rsidRPr="00AB1C8D">
        <w:rPr>
          <w:rFonts w:ascii="Times New Roman" w:hAnsi="Times New Roman" w:cs="Times New Roman"/>
          <w:sz w:val="20"/>
          <w:szCs w:val="20"/>
          <w:lang w:val="en-US"/>
        </w:rPr>
        <w:t xml:space="preserve">S.03.02.b and </w:t>
      </w:r>
      <w:r w:rsidRPr="00AB1C8D">
        <w:rPr>
          <w:rFonts w:ascii="Times New Roman" w:hAnsi="Times New Roman" w:cs="Times New Roman"/>
          <w:sz w:val="20"/>
          <w:szCs w:val="20"/>
          <w:lang w:val="en-US"/>
        </w:rPr>
        <w:t>S.03.03.b</w:t>
      </w:r>
      <w:r w:rsidR="00370927" w:rsidRPr="00AB1C8D">
        <w:rPr>
          <w:rFonts w:ascii="Times New Roman" w:hAnsi="Times New Roman" w:cs="Times New Roman"/>
          <w:sz w:val="20"/>
          <w:szCs w:val="20"/>
          <w:lang w:val="en-US"/>
        </w:rPr>
        <w:t>.</w:t>
      </w:r>
      <w:r w:rsidR="00AF2958" w:rsidRPr="00AB1C8D">
        <w:rPr>
          <w:rFonts w:ascii="Times New Roman" w:hAnsi="Times New Roman" w:cs="Times New Roman"/>
          <w:sz w:val="20"/>
          <w:szCs w:val="20"/>
        </w:rPr>
        <w:t xml:space="preserve"> </w:t>
      </w:r>
      <w:r w:rsidR="00AF2958" w:rsidRPr="00AB1C8D">
        <w:rPr>
          <w:rFonts w:ascii="Times New Roman" w:hAnsi="Times New Roman" w:cs="Times New Roman"/>
          <w:sz w:val="20"/>
          <w:szCs w:val="20"/>
          <w:lang w:val="en-US"/>
        </w:rPr>
        <w:t xml:space="preserve"> </w:t>
      </w:r>
      <w:r w:rsidR="00092AB1" w:rsidRPr="00B276B8">
        <w:rPr>
          <w:rFonts w:ascii="Times New Roman" w:hAnsi="Times New Roman" w:cs="Times New Roman"/>
          <w:sz w:val="20"/>
          <w:szCs w:val="20"/>
          <w:lang w:val="en-US"/>
        </w:rPr>
        <w:t>This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means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that</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only</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limited</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guarantees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are</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to</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be</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reported</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in</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this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template.</w:t>
      </w:r>
    </w:p>
    <w:tbl>
      <w:tblPr>
        <w:tblStyle w:val="TableGrid"/>
        <w:tblW w:w="0" w:type="auto"/>
        <w:tblLook w:val="04A0" w:firstRow="1" w:lastRow="0" w:firstColumn="1" w:lastColumn="0" w:noHBand="0" w:noVBand="1"/>
      </w:tblPr>
      <w:tblGrid>
        <w:gridCol w:w="1339"/>
        <w:gridCol w:w="2872"/>
        <w:gridCol w:w="5031"/>
      </w:tblGrid>
      <w:tr w:rsidR="007F207E" w:rsidRPr="00B276B8" w:rsidTr="00AB1C8D">
        <w:tc>
          <w:tcPr>
            <w:tcW w:w="0" w:type="auto"/>
            <w:noWrap/>
            <w:hideMark/>
          </w:tcPr>
          <w:p w:rsidR="0081601E" w:rsidRPr="00AB1C8D" w:rsidRDefault="0081601E" w:rsidP="0081601E">
            <w:pPr>
              <w:jc w:val="center"/>
              <w:rPr>
                <w:rFonts w:ascii="Times New Roman" w:hAnsi="Times New Roman" w:cs="Times New Roman"/>
                <w:sz w:val="20"/>
                <w:szCs w:val="20"/>
              </w:rPr>
            </w:pPr>
          </w:p>
        </w:tc>
        <w:tc>
          <w:tcPr>
            <w:tcW w:w="0" w:type="auto"/>
            <w:hideMark/>
          </w:tcPr>
          <w:p w:rsidR="0081601E" w:rsidRPr="00AB1C8D" w:rsidRDefault="0081601E" w:rsidP="0081601E">
            <w:pPr>
              <w:jc w:val="center"/>
              <w:rPr>
                <w:rFonts w:ascii="Times New Roman" w:hAnsi="Times New Roman" w:cs="Times New Roman"/>
                <w:b/>
                <w:bCs/>
                <w:sz w:val="20"/>
                <w:szCs w:val="20"/>
              </w:rPr>
            </w:pPr>
            <w:r w:rsidRPr="00AB1C8D">
              <w:rPr>
                <w:rFonts w:ascii="Times New Roman" w:hAnsi="Times New Roman" w:cs="Times New Roman"/>
                <w:b/>
                <w:bCs/>
                <w:sz w:val="20"/>
                <w:szCs w:val="20"/>
              </w:rPr>
              <w:t>ITEM</w:t>
            </w:r>
          </w:p>
        </w:tc>
        <w:tc>
          <w:tcPr>
            <w:tcW w:w="0" w:type="auto"/>
            <w:hideMark/>
          </w:tcPr>
          <w:p w:rsidR="0081601E" w:rsidRPr="00AB1C8D" w:rsidRDefault="0081601E" w:rsidP="0081601E">
            <w:pPr>
              <w:jc w:val="center"/>
              <w:rPr>
                <w:rFonts w:ascii="Times New Roman" w:hAnsi="Times New Roman" w:cs="Times New Roman"/>
                <w:b/>
                <w:bCs/>
                <w:sz w:val="20"/>
                <w:szCs w:val="20"/>
              </w:rPr>
            </w:pPr>
            <w:r w:rsidRPr="00AB1C8D">
              <w:rPr>
                <w:rFonts w:ascii="Times New Roman" w:hAnsi="Times New Roman" w:cs="Times New Roman"/>
                <w:b/>
                <w:bCs/>
                <w:sz w:val="20"/>
                <w:szCs w:val="20"/>
              </w:rPr>
              <w:t>INSTRUCTIONS</w:t>
            </w:r>
          </w:p>
        </w:tc>
      </w:tr>
      <w:tr w:rsidR="007F207E" w:rsidRPr="00B276B8" w:rsidTr="00AB1C8D">
        <w:trPr>
          <w:trHeight w:val="1102"/>
        </w:trPr>
        <w:tc>
          <w:tcPr>
            <w:tcW w:w="0" w:type="auto"/>
            <w:hideMark/>
          </w:tcPr>
          <w:p w:rsidR="00EC06FF" w:rsidRPr="00B276B8" w:rsidRDefault="00603C6B" w:rsidP="00CF45E5">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010</w:t>
            </w:r>
          </w:p>
          <w:p w:rsidR="0081601E" w:rsidRPr="00AB1C8D" w:rsidRDefault="00EC06FF" w:rsidP="00CF45E5">
            <w:pPr>
              <w:rPr>
                <w:rFonts w:ascii="Times New Roman" w:hAnsi="Times New Roman" w:cs="Times New Roman"/>
                <w:sz w:val="20"/>
                <w:szCs w:val="20"/>
              </w:rPr>
            </w:pPr>
            <w:r w:rsidRPr="00B276B8">
              <w:rPr>
                <w:rFonts w:ascii="Times New Roman" w:hAnsi="Times New Roman" w:cs="Times New Roman"/>
                <w:sz w:val="20"/>
                <w:szCs w:val="20"/>
              </w:rPr>
              <w:t>(A2)</w:t>
            </w:r>
          </w:p>
        </w:tc>
        <w:tc>
          <w:tcPr>
            <w:tcW w:w="0" w:type="auto"/>
            <w:hideMark/>
          </w:tcPr>
          <w:p w:rsidR="0081601E" w:rsidRPr="00AB1C8D" w:rsidRDefault="00603C6B">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00F70BB3" w:rsidRPr="00AB1C8D">
              <w:rPr>
                <w:rFonts w:ascii="Times New Roman" w:hAnsi="Times New Roman" w:cs="Times New Roman"/>
                <w:sz w:val="20"/>
                <w:szCs w:val="20"/>
              </w:rPr>
              <w:t>uarantees provided by the undertaking, including letters of credit</w:t>
            </w:r>
          </w:p>
        </w:tc>
        <w:tc>
          <w:tcPr>
            <w:tcW w:w="0" w:type="auto"/>
            <w:hideMark/>
          </w:tcPr>
          <w:p w:rsidR="0081601E" w:rsidRPr="00AB1C8D" w:rsidRDefault="0017106D" w:rsidP="003074AB">
            <w:pPr>
              <w:rPr>
                <w:rFonts w:ascii="Times New Roman" w:hAnsi="Times New Roman" w:cs="Times New Roman"/>
                <w:sz w:val="20"/>
                <w:szCs w:val="20"/>
              </w:rPr>
            </w:pPr>
            <w:r w:rsidRPr="00AB1C8D">
              <w:rPr>
                <w:rFonts w:ascii="Times New Roman" w:hAnsi="Times New Roman" w:cs="Times New Roman"/>
                <w:sz w:val="20"/>
                <w:szCs w:val="20"/>
              </w:rPr>
              <w:t>Sum of all possible cash flows</w:t>
            </w:r>
            <w:r w:rsidR="00023A9F" w:rsidRPr="00B276B8">
              <w:rPr>
                <w:rFonts w:ascii="Times New Roman" w:hAnsi="Times New Roman" w:cs="Times New Roman"/>
                <w:sz w:val="20"/>
                <w:szCs w:val="20"/>
              </w:rPr>
              <w:t xml:space="preserve"> of letters of credit/guarantees</w:t>
            </w:r>
            <w:r w:rsidRPr="00AB1C8D">
              <w:rPr>
                <w:rFonts w:ascii="Times New Roman" w:hAnsi="Times New Roman" w:cs="Times New Roman"/>
                <w:sz w:val="20"/>
                <w:szCs w:val="20"/>
              </w:rPr>
              <w:t xml:space="preserve"> if events triggering guarantees were all to happen in relation to g</w:t>
            </w:r>
            <w:r w:rsidR="0081601E" w:rsidRPr="00AB1C8D">
              <w:rPr>
                <w:rFonts w:ascii="Times New Roman" w:hAnsi="Times New Roman" w:cs="Times New Roman"/>
                <w:sz w:val="20"/>
                <w:szCs w:val="20"/>
              </w:rPr>
              <w:t xml:space="preserve">uarantees </w:t>
            </w:r>
            <w:r w:rsidR="00A24456" w:rsidRPr="00AB1C8D">
              <w:rPr>
                <w:rFonts w:ascii="Times New Roman" w:hAnsi="Times New Roman" w:cs="Times New Roman"/>
                <w:sz w:val="20"/>
                <w:szCs w:val="20"/>
              </w:rPr>
              <w:t xml:space="preserve">provided </w:t>
            </w:r>
            <w:r w:rsidR="0081601E" w:rsidRPr="00AB1C8D">
              <w:rPr>
                <w:rFonts w:ascii="Times New Roman" w:hAnsi="Times New Roman" w:cs="Times New Roman"/>
                <w:sz w:val="20"/>
                <w:szCs w:val="20"/>
              </w:rPr>
              <w:t xml:space="preserve">by the undertaking </w:t>
            </w:r>
            <w:r w:rsidR="00A24456" w:rsidRPr="00AB1C8D">
              <w:rPr>
                <w:rFonts w:ascii="Times New Roman" w:hAnsi="Times New Roman" w:cs="Times New Roman"/>
                <w:sz w:val="20"/>
                <w:szCs w:val="20"/>
              </w:rPr>
              <w:t xml:space="preserve">to </w:t>
            </w:r>
            <w:r w:rsidR="0081601E" w:rsidRPr="00AB1C8D">
              <w:rPr>
                <w:rFonts w:ascii="Times New Roman" w:hAnsi="Times New Roman" w:cs="Times New Roman"/>
                <w:sz w:val="20"/>
                <w:szCs w:val="20"/>
              </w:rPr>
              <w:t>another party (includes letter of credit)</w:t>
            </w:r>
            <w:r w:rsidR="00DA6AC7" w:rsidRPr="00B276B8">
              <w:rPr>
                <w:rFonts w:ascii="Times New Roman" w:hAnsi="Times New Roman" w:cs="Times New Roman"/>
                <w:sz w:val="20"/>
                <w:szCs w:val="20"/>
              </w:rPr>
              <w:t>.</w:t>
            </w:r>
          </w:p>
        </w:tc>
      </w:tr>
      <w:tr w:rsidR="007F207E" w:rsidRPr="00B276B8" w:rsidTr="00AB1C8D">
        <w:tc>
          <w:tcPr>
            <w:tcW w:w="0" w:type="auto"/>
            <w:hideMark/>
          </w:tcPr>
          <w:p w:rsidR="00EC06FF" w:rsidRPr="00B276B8" w:rsidRDefault="002B71B1">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020</w:t>
            </w:r>
          </w:p>
          <w:p w:rsidR="00CF45E5" w:rsidRPr="00AB1C8D" w:rsidRDefault="00EC06FF">
            <w:pPr>
              <w:rPr>
                <w:rFonts w:ascii="Times New Roman" w:hAnsi="Times New Roman" w:cs="Times New Roman"/>
                <w:sz w:val="20"/>
                <w:szCs w:val="20"/>
              </w:rPr>
            </w:pPr>
            <w:r w:rsidRPr="00B276B8">
              <w:rPr>
                <w:rFonts w:ascii="Times New Roman" w:hAnsi="Times New Roman" w:cs="Times New Roman"/>
                <w:sz w:val="20"/>
                <w:szCs w:val="20"/>
              </w:rPr>
              <w:t>(A3A)</w:t>
            </w:r>
          </w:p>
        </w:tc>
        <w:tc>
          <w:tcPr>
            <w:tcW w:w="0" w:type="auto"/>
            <w:hideMark/>
          </w:tcPr>
          <w:p w:rsidR="00CF45E5" w:rsidRPr="00AB1C8D" w:rsidRDefault="002B71B1">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provided by the undertaking, including letters of credit, o</w:t>
            </w:r>
            <w:r w:rsidR="003C5B37" w:rsidRPr="00AB1C8D">
              <w:rPr>
                <w:rFonts w:ascii="Times New Roman" w:hAnsi="Times New Roman" w:cs="Times New Roman"/>
                <w:sz w:val="20"/>
                <w:szCs w:val="20"/>
              </w:rPr>
              <w:t>f which, guarantees, including letters of credit provided to other undertakings of the same group</w:t>
            </w:r>
          </w:p>
        </w:tc>
        <w:tc>
          <w:tcPr>
            <w:tcW w:w="0" w:type="auto"/>
            <w:hideMark/>
          </w:tcPr>
          <w:p w:rsidR="00CF45E5" w:rsidRPr="00AB1C8D" w:rsidRDefault="00A24456" w:rsidP="002B71B1">
            <w:pPr>
              <w:rPr>
                <w:rFonts w:ascii="Times New Roman" w:hAnsi="Times New Roman" w:cs="Times New Roman"/>
                <w:sz w:val="20"/>
                <w:szCs w:val="20"/>
              </w:rPr>
            </w:pPr>
            <w:r w:rsidRPr="00AB1C8D">
              <w:rPr>
                <w:rFonts w:ascii="Times New Roman" w:hAnsi="Times New Roman" w:cs="Times New Roman"/>
                <w:sz w:val="20"/>
                <w:szCs w:val="20"/>
              </w:rPr>
              <w:t xml:space="preserve">Sum of all possible cash flows </w:t>
            </w:r>
            <w:r w:rsidR="00023A9F" w:rsidRPr="00B276B8">
              <w:rPr>
                <w:rFonts w:ascii="Times New Roman" w:hAnsi="Times New Roman" w:cs="Times New Roman"/>
                <w:sz w:val="20"/>
                <w:szCs w:val="20"/>
              </w:rPr>
              <w:t xml:space="preserve">of letters of credit/guarantees </w:t>
            </w:r>
            <w:r w:rsidRPr="00AB1C8D">
              <w:rPr>
                <w:rFonts w:ascii="Times New Roman" w:hAnsi="Times New Roman" w:cs="Times New Roman"/>
                <w:sz w:val="20"/>
                <w:szCs w:val="20"/>
              </w:rPr>
              <w:t xml:space="preserve">if events triggering guarantees were all to happen in relation to guarantees provided by the undertaking to another party (includes letter of credit, </w:t>
            </w:r>
            <w:r w:rsidR="0017106D" w:rsidRPr="00AB1C8D">
              <w:rPr>
                <w:rFonts w:ascii="Times New Roman" w:hAnsi="Times New Roman" w:cs="Times New Roman"/>
                <w:sz w:val="20"/>
                <w:szCs w:val="20"/>
              </w:rPr>
              <w:t>of which, guarantees, including letters of credit provided to other undertakings of the same group</w:t>
            </w:r>
            <w:r w:rsidR="00DA6AC7" w:rsidRPr="00B276B8">
              <w:rPr>
                <w:rFonts w:ascii="Times New Roman" w:hAnsi="Times New Roman" w:cs="Times New Roman"/>
                <w:sz w:val="20"/>
                <w:szCs w:val="20"/>
              </w:rPr>
              <w:t>.</w:t>
            </w:r>
            <w:r w:rsidR="009A2C83" w:rsidRPr="00AB1C8D">
              <w:rPr>
                <w:rFonts w:ascii="Times New Roman" w:hAnsi="Times New Roman" w:cs="Times New Roman"/>
                <w:sz w:val="20"/>
                <w:szCs w:val="20"/>
              </w:rPr>
              <w:t xml:space="preserve"> </w:t>
            </w:r>
          </w:p>
        </w:tc>
      </w:tr>
      <w:tr w:rsidR="00A24456" w:rsidRPr="00B276B8" w:rsidTr="00AB1C8D">
        <w:tc>
          <w:tcPr>
            <w:tcW w:w="0" w:type="auto"/>
            <w:hideMark/>
          </w:tcPr>
          <w:p w:rsidR="00A24456" w:rsidRPr="00B276B8" w:rsidRDefault="00A24456" w:rsidP="00A24456">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030</w:t>
            </w:r>
          </w:p>
          <w:p w:rsidR="00EC06FF" w:rsidRPr="00AB1C8D" w:rsidRDefault="00EC06FF" w:rsidP="00A24456">
            <w:pPr>
              <w:rPr>
                <w:rFonts w:ascii="Times New Roman" w:hAnsi="Times New Roman" w:cs="Times New Roman"/>
                <w:sz w:val="20"/>
                <w:szCs w:val="20"/>
              </w:rPr>
            </w:pPr>
            <w:r w:rsidRPr="00B276B8">
              <w:rPr>
                <w:rFonts w:ascii="Times New Roman" w:hAnsi="Times New Roman" w:cs="Times New Roman"/>
                <w:sz w:val="20"/>
                <w:szCs w:val="20"/>
              </w:rPr>
              <w:t>(A3B)</w:t>
            </w:r>
          </w:p>
        </w:tc>
        <w:tc>
          <w:tcPr>
            <w:tcW w:w="0" w:type="auto"/>
            <w:hideMark/>
          </w:tcPr>
          <w:p w:rsidR="00A24456" w:rsidRPr="00AB1C8D" w:rsidRDefault="00A24456">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received by the undertaking, including letters of credit</w:t>
            </w:r>
          </w:p>
        </w:tc>
        <w:tc>
          <w:tcPr>
            <w:tcW w:w="0" w:type="auto"/>
            <w:hideMark/>
          </w:tcPr>
          <w:p w:rsidR="00A24456" w:rsidRPr="00AB1C8D" w:rsidRDefault="00A24456" w:rsidP="00EB117B">
            <w:pPr>
              <w:rPr>
                <w:rFonts w:ascii="Times New Roman" w:hAnsi="Times New Roman" w:cs="Times New Roman"/>
                <w:sz w:val="20"/>
                <w:szCs w:val="20"/>
              </w:rPr>
            </w:pPr>
            <w:r w:rsidRPr="00AB1C8D">
              <w:rPr>
                <w:rFonts w:ascii="Times New Roman" w:hAnsi="Times New Roman" w:cs="Times New Roman"/>
                <w:sz w:val="20"/>
                <w:szCs w:val="20"/>
              </w:rPr>
              <w:t xml:space="preserve">Sum of all possible cash flows </w:t>
            </w:r>
            <w:r w:rsidR="00023A9F" w:rsidRPr="00B276B8">
              <w:rPr>
                <w:rFonts w:ascii="Times New Roman" w:hAnsi="Times New Roman" w:cs="Times New Roman"/>
                <w:sz w:val="20"/>
                <w:szCs w:val="20"/>
              </w:rPr>
              <w:t xml:space="preserve">of letters of credit/guarantees </w:t>
            </w:r>
            <w:r w:rsidRPr="00AB1C8D">
              <w:rPr>
                <w:rFonts w:ascii="Times New Roman" w:hAnsi="Times New Roman" w:cs="Times New Roman"/>
                <w:sz w:val="20"/>
                <w:szCs w:val="20"/>
              </w:rPr>
              <w:t>if events triggering guarantees were all to happen in relation to guarantees received by the undertaking from another party to guarantee the payment of the liabilities due by the undertaking (includes letter of credit, undrawn committed borrowing facilities)</w:t>
            </w:r>
            <w:r w:rsidR="00DA6AC7" w:rsidRPr="00B276B8">
              <w:rPr>
                <w:rFonts w:ascii="Times New Roman" w:hAnsi="Times New Roman" w:cs="Times New Roman"/>
                <w:sz w:val="20"/>
                <w:szCs w:val="20"/>
              </w:rPr>
              <w:t>.</w:t>
            </w:r>
          </w:p>
        </w:tc>
      </w:tr>
      <w:tr w:rsidR="00A24456" w:rsidRPr="00B276B8" w:rsidTr="00AB1C8D">
        <w:tc>
          <w:tcPr>
            <w:tcW w:w="0" w:type="auto"/>
            <w:hideMark/>
          </w:tcPr>
          <w:p w:rsidR="00A24456" w:rsidRPr="00AB1C8D" w:rsidRDefault="00A24456" w:rsidP="00A24456">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040</w:t>
            </w:r>
          </w:p>
        </w:tc>
        <w:tc>
          <w:tcPr>
            <w:tcW w:w="0" w:type="auto"/>
            <w:hideMark/>
          </w:tcPr>
          <w:p w:rsidR="00A24456" w:rsidRPr="00AB1C8D" w:rsidRDefault="00A24456">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received by the undertaking, including letters of credit, of which, guarantees, including letters of credit received from other undertakings of the same group</w:t>
            </w:r>
          </w:p>
        </w:tc>
        <w:tc>
          <w:tcPr>
            <w:tcW w:w="0" w:type="auto"/>
            <w:hideMark/>
          </w:tcPr>
          <w:p w:rsidR="00A24456" w:rsidRPr="00AB1C8D" w:rsidRDefault="00A24456" w:rsidP="002B51E5">
            <w:pPr>
              <w:rPr>
                <w:rFonts w:ascii="Times New Roman" w:hAnsi="Times New Roman" w:cs="Times New Roman"/>
                <w:sz w:val="20"/>
                <w:szCs w:val="20"/>
              </w:rPr>
            </w:pPr>
            <w:r w:rsidRPr="00AB1C8D">
              <w:rPr>
                <w:rFonts w:ascii="Times New Roman" w:hAnsi="Times New Roman" w:cs="Times New Roman"/>
                <w:sz w:val="20"/>
                <w:szCs w:val="20"/>
              </w:rPr>
              <w:t xml:space="preserve">Sum of all possible cash flows </w:t>
            </w:r>
            <w:r w:rsidR="00023A9F" w:rsidRPr="00B276B8">
              <w:rPr>
                <w:rFonts w:ascii="Times New Roman" w:hAnsi="Times New Roman" w:cs="Times New Roman"/>
                <w:sz w:val="20"/>
                <w:szCs w:val="20"/>
              </w:rPr>
              <w:t xml:space="preserve">of letters of credit/guarantees </w:t>
            </w:r>
            <w:r w:rsidRPr="00AB1C8D">
              <w:rPr>
                <w:rFonts w:ascii="Times New Roman" w:hAnsi="Times New Roman" w:cs="Times New Roman"/>
                <w:sz w:val="20"/>
                <w:szCs w:val="20"/>
              </w:rPr>
              <w:t>if events triggering guarantees were all to happen in relation to guarantees received by the undertaking from another party to guarantee the payment of the liabilities due by the undertaking (includes letter of credit, undrawn committed borrowing facilities) of which, guarantees, including letters of credit received from other undertakings of the same group</w:t>
            </w:r>
            <w:r w:rsidR="00DA6AC7" w:rsidRPr="00B276B8">
              <w:rPr>
                <w:rFonts w:ascii="Times New Roman" w:hAnsi="Times New Roman" w:cs="Times New Roman"/>
                <w:sz w:val="20"/>
                <w:szCs w:val="20"/>
              </w:rPr>
              <w:t>.</w:t>
            </w:r>
          </w:p>
        </w:tc>
      </w:tr>
      <w:tr w:rsidR="00A24456" w:rsidRPr="00B276B8" w:rsidTr="00AB1C8D">
        <w:tc>
          <w:tcPr>
            <w:tcW w:w="0" w:type="auto"/>
            <w:hideMark/>
          </w:tcPr>
          <w:p w:rsidR="00A24456" w:rsidRPr="00B276B8" w:rsidRDefault="00A24456" w:rsidP="00EB117B">
            <w:pPr>
              <w:rPr>
                <w:rFonts w:ascii="Times New Roman" w:hAnsi="Times New Roman" w:cs="Times New Roman"/>
                <w:sz w:val="20"/>
                <w:szCs w:val="20"/>
              </w:rPr>
            </w:pPr>
            <w:r w:rsidRPr="00AB1C8D">
              <w:rPr>
                <w:rFonts w:ascii="Times New Roman" w:hAnsi="Times New Roman" w:cs="Times New Roman"/>
                <w:sz w:val="20"/>
                <w:szCs w:val="20"/>
              </w:rPr>
              <w:t>C0030/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030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(B3B)</w:t>
            </w:r>
          </w:p>
        </w:tc>
        <w:tc>
          <w:tcPr>
            <w:tcW w:w="0" w:type="auto"/>
            <w:hideMark/>
          </w:tcPr>
          <w:p w:rsidR="00A24456" w:rsidRPr="00AB1C8D" w:rsidRDefault="00023A9F">
            <w:pPr>
              <w:rPr>
                <w:rFonts w:ascii="Times New Roman" w:hAnsi="Times New Roman" w:cs="Times New Roman"/>
                <w:sz w:val="20"/>
                <w:szCs w:val="20"/>
              </w:rPr>
            </w:pPr>
            <w:r w:rsidRPr="00B276B8">
              <w:rPr>
                <w:rFonts w:ascii="Times New Roman" w:hAnsi="Times New Roman" w:cs="Times New Roman"/>
                <w:sz w:val="20"/>
                <w:szCs w:val="20"/>
              </w:rPr>
              <w:t>V</w:t>
            </w:r>
            <w:r w:rsidR="00A24456" w:rsidRPr="00AB1C8D">
              <w:rPr>
                <w:rFonts w:ascii="Times New Roman" w:hAnsi="Times New Roman" w:cs="Times New Roman"/>
                <w:sz w:val="20"/>
                <w:szCs w:val="20"/>
              </w:rPr>
              <w:t xml:space="preserve">alue of guaranteed assets - </w:t>
            </w:r>
            <w:r w:rsidR="002B51E5" w:rsidRPr="00AB1C8D">
              <w:rPr>
                <w:rFonts w:ascii="Times New Roman" w:hAnsi="Times New Roman" w:cs="Times New Roman"/>
                <w:sz w:val="20"/>
                <w:szCs w:val="20"/>
              </w:rPr>
              <w:t>G</w:t>
            </w:r>
            <w:r w:rsidR="00A24456" w:rsidRPr="00AB1C8D">
              <w:rPr>
                <w:rFonts w:ascii="Times New Roman" w:hAnsi="Times New Roman" w:cs="Times New Roman"/>
                <w:sz w:val="20"/>
                <w:szCs w:val="20"/>
              </w:rPr>
              <w:t>uarantees received by the undertaking, including letters of credit</w:t>
            </w:r>
          </w:p>
        </w:tc>
        <w:tc>
          <w:tcPr>
            <w:tcW w:w="0" w:type="auto"/>
            <w:hideMark/>
          </w:tcPr>
          <w:p w:rsidR="00A24456" w:rsidRPr="00AB1C8D" w:rsidRDefault="00023A9F">
            <w:pPr>
              <w:rPr>
                <w:rFonts w:ascii="Times New Roman" w:hAnsi="Times New Roman" w:cs="Times New Roman"/>
                <w:sz w:val="20"/>
                <w:szCs w:val="20"/>
              </w:rPr>
            </w:pPr>
            <w:r w:rsidRPr="00B276B8">
              <w:rPr>
                <w:rFonts w:ascii="Times New Roman" w:hAnsi="Times New Roman" w:cs="Times New Roman"/>
                <w:sz w:val="20"/>
                <w:szCs w:val="20"/>
              </w:rPr>
              <w:t>Solvency II v</w:t>
            </w:r>
            <w:r w:rsidR="00355BBA" w:rsidRPr="00AB1C8D">
              <w:rPr>
                <w:rFonts w:ascii="Times New Roman" w:hAnsi="Times New Roman" w:cs="Times New Roman"/>
                <w:sz w:val="20"/>
                <w:szCs w:val="20"/>
              </w:rPr>
              <w:t xml:space="preserve">alue of the guaranteed asset for which the </w:t>
            </w:r>
            <w:r w:rsidR="00A24456" w:rsidRPr="00AB1C8D">
              <w:rPr>
                <w:rFonts w:ascii="Times New Roman" w:hAnsi="Times New Roman" w:cs="Times New Roman"/>
                <w:sz w:val="20"/>
                <w:szCs w:val="20"/>
              </w:rPr>
              <w:t xml:space="preserve">guarantees </w:t>
            </w:r>
            <w:r w:rsidR="00355BBA" w:rsidRPr="00AB1C8D">
              <w:rPr>
                <w:rFonts w:ascii="Times New Roman" w:hAnsi="Times New Roman" w:cs="Times New Roman"/>
                <w:sz w:val="20"/>
                <w:szCs w:val="20"/>
              </w:rPr>
              <w:t xml:space="preserve">are </w:t>
            </w:r>
            <w:r w:rsidR="00A24456" w:rsidRPr="00AB1C8D">
              <w:rPr>
                <w:rFonts w:ascii="Times New Roman" w:hAnsi="Times New Roman" w:cs="Times New Roman"/>
                <w:sz w:val="20"/>
                <w:szCs w:val="20"/>
              </w:rPr>
              <w:t>received</w:t>
            </w:r>
            <w:r w:rsidR="00DA6AC7" w:rsidRPr="00B276B8">
              <w:rPr>
                <w:rFonts w:ascii="Times New Roman" w:hAnsi="Times New Roman" w:cs="Times New Roman"/>
                <w:sz w:val="20"/>
                <w:szCs w:val="20"/>
              </w:rPr>
              <w:t>.</w:t>
            </w:r>
          </w:p>
        </w:tc>
      </w:tr>
      <w:tr w:rsidR="00A24456" w:rsidRPr="00B276B8" w:rsidTr="00AB1C8D">
        <w:tc>
          <w:tcPr>
            <w:tcW w:w="0" w:type="auto"/>
            <w:hideMark/>
          </w:tcPr>
          <w:p w:rsidR="00A24456" w:rsidRPr="00AB1C8D" w:rsidRDefault="00A24456" w:rsidP="00EB117B">
            <w:pPr>
              <w:rPr>
                <w:rFonts w:ascii="Times New Roman" w:hAnsi="Times New Roman" w:cs="Times New Roman"/>
                <w:sz w:val="20"/>
                <w:szCs w:val="20"/>
              </w:rPr>
            </w:pPr>
            <w:r w:rsidRPr="00AB1C8D">
              <w:rPr>
                <w:rFonts w:ascii="Times New Roman" w:hAnsi="Times New Roman" w:cs="Times New Roman"/>
                <w:sz w:val="20"/>
                <w:szCs w:val="20"/>
              </w:rPr>
              <w:t>C0030/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040</w:t>
            </w:r>
          </w:p>
        </w:tc>
        <w:tc>
          <w:tcPr>
            <w:tcW w:w="0" w:type="auto"/>
            <w:hideMark/>
          </w:tcPr>
          <w:p w:rsidR="00A24456" w:rsidRPr="00AB1C8D" w:rsidRDefault="00023A9F" w:rsidP="002B51E5">
            <w:pPr>
              <w:rPr>
                <w:rFonts w:ascii="Times New Roman" w:hAnsi="Times New Roman" w:cs="Times New Roman"/>
                <w:sz w:val="20"/>
                <w:szCs w:val="20"/>
              </w:rPr>
            </w:pPr>
            <w:r w:rsidRPr="00B276B8">
              <w:rPr>
                <w:rFonts w:ascii="Times New Roman" w:hAnsi="Times New Roman" w:cs="Times New Roman"/>
                <w:sz w:val="20"/>
                <w:szCs w:val="20"/>
              </w:rPr>
              <w:t>V</w:t>
            </w:r>
            <w:r w:rsidR="00A24456" w:rsidRPr="00AB1C8D">
              <w:rPr>
                <w:rFonts w:ascii="Times New Roman" w:hAnsi="Times New Roman" w:cs="Times New Roman"/>
                <w:sz w:val="20"/>
                <w:szCs w:val="20"/>
              </w:rPr>
              <w:t xml:space="preserve">alue of guaranteed assets - </w:t>
            </w:r>
            <w:r w:rsidR="002B51E5" w:rsidRPr="00AB1C8D">
              <w:rPr>
                <w:rFonts w:ascii="Times New Roman" w:hAnsi="Times New Roman" w:cs="Times New Roman"/>
                <w:sz w:val="20"/>
                <w:szCs w:val="20"/>
              </w:rPr>
              <w:t>G</w:t>
            </w:r>
            <w:r w:rsidR="00A24456" w:rsidRPr="00AB1C8D">
              <w:rPr>
                <w:rFonts w:ascii="Times New Roman" w:hAnsi="Times New Roman" w:cs="Times New Roman"/>
                <w:sz w:val="20"/>
                <w:szCs w:val="20"/>
              </w:rPr>
              <w:t>uarantees received by the undertaking, including letters of credit, of which, guarantees, including letters of credit received from other undertakings of the same group</w:t>
            </w:r>
          </w:p>
        </w:tc>
        <w:tc>
          <w:tcPr>
            <w:tcW w:w="0" w:type="auto"/>
            <w:hideMark/>
          </w:tcPr>
          <w:p w:rsidR="00A24456" w:rsidRPr="00AB1C8D" w:rsidRDefault="00023A9F"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355BBA" w:rsidRPr="00AB1C8D">
              <w:rPr>
                <w:rFonts w:ascii="Times New Roman" w:hAnsi="Times New Roman" w:cs="Times New Roman"/>
                <w:sz w:val="20"/>
                <w:szCs w:val="20"/>
              </w:rPr>
              <w:t>alue of the guaranteed asset for which the guarantees are received</w:t>
            </w:r>
            <w:r w:rsidR="00DA6AC7" w:rsidRPr="00B276B8">
              <w:rPr>
                <w:rFonts w:ascii="Times New Roman" w:hAnsi="Times New Roman" w:cs="Times New Roman"/>
                <w:sz w:val="20"/>
                <w:szCs w:val="20"/>
              </w:rPr>
              <w:t>.</w:t>
            </w:r>
          </w:p>
        </w:tc>
      </w:tr>
      <w:tr w:rsidR="00A3231D" w:rsidRPr="00B276B8" w:rsidTr="00AB1C8D">
        <w:tc>
          <w:tcPr>
            <w:tcW w:w="0" w:type="auto"/>
            <w:hideMark/>
          </w:tcPr>
          <w:p w:rsidR="00A3231D" w:rsidRPr="00AB1C8D" w:rsidRDefault="00A3231D" w:rsidP="00A3231D">
            <w:pPr>
              <w:rPr>
                <w:rFonts w:ascii="Times New Roman" w:hAnsi="Times New Roman" w:cs="Times New Roman"/>
                <w:sz w:val="20"/>
                <w:szCs w:val="20"/>
              </w:rPr>
            </w:pPr>
            <w:r w:rsidRPr="00AB1C8D">
              <w:rPr>
                <w:rFonts w:ascii="Times New Roman" w:hAnsi="Times New Roman" w:cs="Times New Roman"/>
                <w:sz w:val="20"/>
                <w:szCs w:val="20"/>
              </w:rPr>
              <w:t>C0040/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010</w:t>
            </w:r>
          </w:p>
        </w:tc>
        <w:tc>
          <w:tcPr>
            <w:tcW w:w="0" w:type="auto"/>
            <w:hideMark/>
          </w:tcPr>
          <w:p w:rsidR="00A3231D" w:rsidRPr="00AB1C8D" w:rsidRDefault="00023A9F">
            <w:pPr>
              <w:rPr>
                <w:rFonts w:ascii="Times New Roman" w:hAnsi="Times New Roman" w:cs="Times New Roman"/>
                <w:sz w:val="20"/>
                <w:szCs w:val="20"/>
              </w:rPr>
            </w:pPr>
            <w:r w:rsidRPr="00B276B8">
              <w:rPr>
                <w:rFonts w:ascii="Times New Roman" w:hAnsi="Times New Roman" w:cs="Times New Roman"/>
                <w:sz w:val="20"/>
                <w:szCs w:val="20"/>
              </w:rPr>
              <w:t>V</w:t>
            </w:r>
            <w:r w:rsidR="00A3231D" w:rsidRPr="00AB1C8D">
              <w:rPr>
                <w:rFonts w:ascii="Times New Roman" w:hAnsi="Times New Roman" w:cs="Times New Roman"/>
                <w:sz w:val="20"/>
                <w:szCs w:val="20"/>
              </w:rPr>
              <w:t xml:space="preserve">alue of guaranteed liabilities - </w:t>
            </w:r>
            <w:r w:rsidR="002B51E5" w:rsidRPr="00AB1C8D">
              <w:rPr>
                <w:rFonts w:ascii="Times New Roman" w:hAnsi="Times New Roman" w:cs="Times New Roman"/>
                <w:sz w:val="20"/>
                <w:szCs w:val="20"/>
              </w:rPr>
              <w:t>G</w:t>
            </w:r>
            <w:r w:rsidR="00A3231D" w:rsidRPr="00AB1C8D">
              <w:rPr>
                <w:rFonts w:ascii="Times New Roman" w:hAnsi="Times New Roman" w:cs="Times New Roman"/>
                <w:sz w:val="20"/>
                <w:szCs w:val="20"/>
              </w:rPr>
              <w:t>uarantees provided by the undertaking, including letters of credit</w:t>
            </w:r>
          </w:p>
        </w:tc>
        <w:tc>
          <w:tcPr>
            <w:tcW w:w="0" w:type="auto"/>
            <w:hideMark/>
          </w:tcPr>
          <w:p w:rsidR="00A3231D" w:rsidRPr="00AB1C8D" w:rsidRDefault="00023A9F"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A3231D" w:rsidRPr="00AB1C8D">
              <w:rPr>
                <w:rFonts w:ascii="Times New Roman" w:hAnsi="Times New Roman" w:cs="Times New Roman"/>
                <w:sz w:val="20"/>
                <w:szCs w:val="20"/>
              </w:rPr>
              <w:t>alue of the</w:t>
            </w:r>
            <w:r w:rsidR="00174EAE" w:rsidRPr="00AB1C8D">
              <w:rPr>
                <w:rFonts w:ascii="Times New Roman" w:hAnsi="Times New Roman" w:cs="Times New Roman"/>
                <w:sz w:val="20"/>
                <w:szCs w:val="20"/>
              </w:rPr>
              <w:t xml:space="preserve"> guaranteed</w:t>
            </w:r>
            <w:r w:rsidR="00A3231D" w:rsidRPr="00AB1C8D">
              <w:rPr>
                <w:rFonts w:ascii="Times New Roman" w:hAnsi="Times New Roman" w:cs="Times New Roman"/>
                <w:sz w:val="20"/>
                <w:szCs w:val="20"/>
              </w:rPr>
              <w:t xml:space="preserve"> liabilities for which the guarantees are provided</w:t>
            </w:r>
            <w:r w:rsidR="00DA6AC7" w:rsidRPr="00B276B8">
              <w:rPr>
                <w:rFonts w:ascii="Times New Roman" w:hAnsi="Times New Roman" w:cs="Times New Roman"/>
                <w:sz w:val="20"/>
                <w:szCs w:val="20"/>
              </w:rPr>
              <w:t>.</w:t>
            </w:r>
          </w:p>
        </w:tc>
      </w:tr>
      <w:tr w:rsidR="00A3231D" w:rsidRPr="00B276B8" w:rsidTr="00AB1C8D">
        <w:tc>
          <w:tcPr>
            <w:tcW w:w="0" w:type="auto"/>
            <w:hideMark/>
          </w:tcPr>
          <w:p w:rsidR="00A3231D" w:rsidRPr="00AB1C8D" w:rsidRDefault="00A3231D" w:rsidP="00A3231D">
            <w:pPr>
              <w:rPr>
                <w:rFonts w:ascii="Times New Roman" w:hAnsi="Times New Roman" w:cs="Times New Roman"/>
                <w:sz w:val="20"/>
                <w:szCs w:val="20"/>
              </w:rPr>
            </w:pPr>
            <w:r w:rsidRPr="00AB1C8D">
              <w:rPr>
                <w:rFonts w:ascii="Times New Roman" w:hAnsi="Times New Roman" w:cs="Times New Roman"/>
                <w:sz w:val="20"/>
                <w:szCs w:val="20"/>
              </w:rPr>
              <w:t>C0040/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020</w:t>
            </w:r>
          </w:p>
        </w:tc>
        <w:tc>
          <w:tcPr>
            <w:tcW w:w="0" w:type="auto"/>
            <w:hideMark/>
          </w:tcPr>
          <w:p w:rsidR="00A3231D" w:rsidRPr="00AB1C8D" w:rsidRDefault="002D0341">
            <w:pPr>
              <w:rPr>
                <w:rFonts w:ascii="Times New Roman" w:hAnsi="Times New Roman" w:cs="Times New Roman"/>
                <w:sz w:val="20"/>
                <w:szCs w:val="20"/>
              </w:rPr>
            </w:pPr>
            <w:r w:rsidRPr="00B276B8">
              <w:rPr>
                <w:rFonts w:ascii="Times New Roman" w:hAnsi="Times New Roman" w:cs="Times New Roman"/>
                <w:sz w:val="20"/>
                <w:szCs w:val="20"/>
              </w:rPr>
              <w:t>V</w:t>
            </w:r>
            <w:r w:rsidR="00A3231D" w:rsidRPr="00AB1C8D">
              <w:rPr>
                <w:rFonts w:ascii="Times New Roman" w:hAnsi="Times New Roman" w:cs="Times New Roman"/>
                <w:sz w:val="20"/>
                <w:szCs w:val="20"/>
              </w:rPr>
              <w:t xml:space="preserve">alue of guaranteed liabilities - </w:t>
            </w:r>
            <w:r w:rsidR="002B51E5" w:rsidRPr="00AB1C8D">
              <w:rPr>
                <w:rFonts w:ascii="Times New Roman" w:hAnsi="Times New Roman" w:cs="Times New Roman"/>
                <w:sz w:val="20"/>
                <w:szCs w:val="20"/>
              </w:rPr>
              <w:lastRenderedPageBreak/>
              <w:t>G</w:t>
            </w:r>
            <w:r w:rsidR="00A3231D" w:rsidRPr="00AB1C8D">
              <w:rPr>
                <w:rFonts w:ascii="Times New Roman" w:hAnsi="Times New Roman" w:cs="Times New Roman"/>
                <w:sz w:val="20"/>
                <w:szCs w:val="20"/>
              </w:rPr>
              <w:t>uarantees provided by the undertaking, including letters of credit, of which, guarantees, including letters of credit provided to other undertakings of the same group</w:t>
            </w:r>
          </w:p>
        </w:tc>
        <w:tc>
          <w:tcPr>
            <w:tcW w:w="0" w:type="auto"/>
            <w:hideMark/>
          </w:tcPr>
          <w:p w:rsidR="00A3231D" w:rsidRPr="00AB1C8D" w:rsidRDefault="002D0341">
            <w:pPr>
              <w:rPr>
                <w:rFonts w:ascii="Times New Roman" w:hAnsi="Times New Roman" w:cs="Times New Roman"/>
                <w:sz w:val="20"/>
                <w:szCs w:val="20"/>
              </w:rPr>
            </w:pPr>
            <w:r w:rsidRPr="00B276B8">
              <w:rPr>
                <w:rFonts w:ascii="Times New Roman" w:hAnsi="Times New Roman" w:cs="Times New Roman"/>
                <w:sz w:val="20"/>
                <w:szCs w:val="20"/>
              </w:rPr>
              <w:lastRenderedPageBreak/>
              <w:t>Solvency II v</w:t>
            </w:r>
            <w:r w:rsidR="00A3231D" w:rsidRPr="00AB1C8D">
              <w:rPr>
                <w:rFonts w:ascii="Times New Roman" w:hAnsi="Times New Roman" w:cs="Times New Roman"/>
                <w:sz w:val="20"/>
                <w:szCs w:val="20"/>
              </w:rPr>
              <w:t>alue of the</w:t>
            </w:r>
            <w:r w:rsidR="00174EAE" w:rsidRPr="00AB1C8D">
              <w:rPr>
                <w:rFonts w:ascii="Times New Roman" w:hAnsi="Times New Roman" w:cs="Times New Roman"/>
                <w:sz w:val="20"/>
                <w:szCs w:val="20"/>
              </w:rPr>
              <w:t xml:space="preserve"> guaranteed</w:t>
            </w:r>
            <w:r w:rsidR="00A3231D" w:rsidRPr="00AB1C8D">
              <w:rPr>
                <w:rFonts w:ascii="Times New Roman" w:hAnsi="Times New Roman" w:cs="Times New Roman"/>
                <w:sz w:val="20"/>
                <w:szCs w:val="20"/>
              </w:rPr>
              <w:t xml:space="preserve"> liabilities for which the </w:t>
            </w:r>
            <w:r w:rsidR="00A3231D" w:rsidRPr="00AB1C8D">
              <w:rPr>
                <w:rFonts w:ascii="Times New Roman" w:hAnsi="Times New Roman" w:cs="Times New Roman"/>
                <w:sz w:val="20"/>
                <w:szCs w:val="20"/>
              </w:rPr>
              <w:lastRenderedPageBreak/>
              <w:t>guarantees are provided</w:t>
            </w:r>
            <w:r w:rsidR="00DA6AC7" w:rsidRPr="00B276B8">
              <w:rPr>
                <w:rFonts w:ascii="Times New Roman" w:hAnsi="Times New Roman" w:cs="Times New Roman"/>
                <w:sz w:val="20"/>
                <w:szCs w:val="20"/>
              </w:rPr>
              <w:t>.</w:t>
            </w:r>
          </w:p>
        </w:tc>
      </w:tr>
      <w:tr w:rsidR="00430C47" w:rsidRPr="00B276B8" w:rsidTr="00AB1C8D">
        <w:tc>
          <w:tcPr>
            <w:tcW w:w="0" w:type="auto"/>
            <w:hideMark/>
          </w:tcPr>
          <w:p w:rsidR="00430C47" w:rsidRPr="00B276B8" w:rsidRDefault="00430C47" w:rsidP="00F94146">
            <w:pPr>
              <w:rPr>
                <w:rFonts w:ascii="Times New Roman" w:hAnsi="Times New Roman" w:cs="Times New Roman"/>
                <w:sz w:val="20"/>
                <w:szCs w:val="20"/>
              </w:rPr>
            </w:pPr>
            <w:r w:rsidRPr="00AB1C8D">
              <w:rPr>
                <w:rFonts w:ascii="Times New Roman" w:hAnsi="Times New Roman" w:cs="Times New Roman"/>
                <w:sz w:val="20"/>
                <w:szCs w:val="20"/>
              </w:rPr>
              <w:lastRenderedPageBreak/>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R0100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(A10)</w:t>
            </w:r>
          </w:p>
        </w:tc>
        <w:tc>
          <w:tcPr>
            <w:tcW w:w="0" w:type="auto"/>
            <w:hideMark/>
          </w:tcPr>
          <w:p w:rsidR="00430C47"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r w:rsidR="00430C47" w:rsidRPr="00AB1C8D">
              <w:rPr>
                <w:rFonts w:ascii="Times New Roman" w:hAnsi="Times New Roman" w:cs="Times New Roman"/>
                <w:sz w:val="20"/>
                <w:szCs w:val="20"/>
              </w:rPr>
              <w:t xml:space="preserve"> -Collateral held for loans made or bonds purchased</w:t>
            </w:r>
          </w:p>
        </w:tc>
        <w:tc>
          <w:tcPr>
            <w:tcW w:w="0" w:type="auto"/>
            <w:hideMark/>
          </w:tcPr>
          <w:p w:rsidR="00D64EE9" w:rsidRPr="00AB1C8D" w:rsidRDefault="00107354"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430C47" w:rsidRPr="00AB1C8D">
              <w:rPr>
                <w:rFonts w:ascii="Times New Roman" w:hAnsi="Times New Roman" w:cs="Times New Roman"/>
                <w:sz w:val="20"/>
                <w:szCs w:val="20"/>
              </w:rPr>
              <w:t xml:space="preserve">alue of the </w:t>
            </w:r>
            <w:r w:rsidR="00E81326" w:rsidRPr="00AB1C8D">
              <w:rPr>
                <w:rFonts w:ascii="Times New Roman" w:hAnsi="Times New Roman" w:cs="Times New Roman"/>
                <w:sz w:val="20"/>
                <w:szCs w:val="20"/>
              </w:rPr>
              <w:t>collaterals held for loans made or bonds purchased</w:t>
            </w:r>
            <w:r w:rsidR="00B43A52" w:rsidRPr="00AB1C8D">
              <w:rPr>
                <w:rFonts w:ascii="Times New Roman" w:hAnsi="Times New Roman" w:cs="Times New Roman"/>
                <w:sz w:val="20"/>
                <w:szCs w:val="20"/>
              </w:rPr>
              <w:t xml:space="preserve">. </w:t>
            </w:r>
          </w:p>
          <w:p w:rsidR="00D64EE9" w:rsidRPr="00AB1C8D" w:rsidRDefault="00D64EE9">
            <w:pPr>
              <w:rPr>
                <w:rFonts w:ascii="Times New Roman" w:hAnsi="Times New Roman" w:cs="Times New Roman"/>
                <w:sz w:val="20"/>
                <w:szCs w:val="20"/>
              </w:rPr>
            </w:pPr>
          </w:p>
          <w:p w:rsidR="00430C47" w:rsidRPr="00AB1C8D" w:rsidRDefault="00B43A52">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w:t>
            </w:r>
            <w:r w:rsidR="0099203F" w:rsidRPr="00AB1C8D">
              <w:rPr>
                <w:rFonts w:ascii="Times New Roman" w:hAnsi="Times New Roman" w:cs="Times New Roman"/>
                <w:sz w:val="20"/>
                <w:szCs w:val="20"/>
              </w:rPr>
              <w:t xml:space="preserve">or a guarantee/ commitment </w:t>
            </w:r>
            <w:r w:rsidRPr="00AB1C8D">
              <w:rPr>
                <w:rFonts w:ascii="Times New Roman" w:hAnsi="Times New Roman" w:cs="Times New Roman"/>
                <w:sz w:val="20"/>
                <w:szCs w:val="20"/>
              </w:rPr>
              <w:t>that secure the lender against the defaults of the borrower.</w:t>
            </w:r>
          </w:p>
        </w:tc>
      </w:tr>
      <w:tr w:rsidR="00E81326" w:rsidRPr="00B276B8" w:rsidTr="00AB1C8D">
        <w:tc>
          <w:tcPr>
            <w:tcW w:w="0" w:type="auto"/>
            <w:hideMark/>
          </w:tcPr>
          <w:p w:rsidR="00E81326"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R0110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(A12A)</w:t>
            </w:r>
          </w:p>
        </w:tc>
        <w:tc>
          <w:tcPr>
            <w:tcW w:w="0" w:type="auto"/>
            <w:hideMark/>
          </w:tcPr>
          <w:p w:rsidR="00E81326"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E81326" w:rsidRPr="00AB1C8D">
              <w:rPr>
                <w:rFonts w:ascii="Times New Roman" w:hAnsi="Times New Roman" w:cs="Times New Roman"/>
                <w:sz w:val="20"/>
                <w:szCs w:val="20"/>
              </w:rPr>
              <w:t>-Collateral held for derivatives</w:t>
            </w:r>
          </w:p>
        </w:tc>
        <w:tc>
          <w:tcPr>
            <w:tcW w:w="0" w:type="auto"/>
            <w:hideMark/>
          </w:tcPr>
          <w:p w:rsidR="00987A31" w:rsidRPr="00AB1C8D" w:rsidRDefault="00A55C52" w:rsidP="00987A31">
            <w:pPr>
              <w:rPr>
                <w:rFonts w:ascii="Times New Roman" w:hAnsi="Times New Roman" w:cs="Times New Roman"/>
                <w:sz w:val="20"/>
                <w:szCs w:val="20"/>
              </w:rPr>
            </w:pPr>
            <w:r w:rsidRPr="00B276B8">
              <w:rPr>
                <w:rFonts w:ascii="Times New Roman" w:hAnsi="Times New Roman" w:cs="Times New Roman"/>
                <w:sz w:val="20"/>
                <w:szCs w:val="20"/>
              </w:rPr>
              <w:t>Solvency</w:t>
            </w:r>
            <w:r w:rsidR="00556D12">
              <w:rPr>
                <w:rFonts w:ascii="Times New Roman" w:hAnsi="Times New Roman" w:cs="Times New Roman"/>
                <w:sz w:val="20"/>
                <w:szCs w:val="20"/>
              </w:rPr>
              <w:t xml:space="preserve"> II</w:t>
            </w:r>
            <w:r w:rsidRPr="00B276B8">
              <w:rPr>
                <w:rFonts w:ascii="Times New Roman" w:hAnsi="Times New Roman" w:cs="Times New Roman"/>
                <w:sz w:val="20"/>
                <w:szCs w:val="20"/>
              </w:rPr>
              <w:t xml:space="preserve"> v</w:t>
            </w:r>
            <w:r w:rsidR="00E81326" w:rsidRPr="00AB1C8D">
              <w:rPr>
                <w:rFonts w:ascii="Times New Roman" w:hAnsi="Times New Roman" w:cs="Times New Roman"/>
                <w:sz w:val="20"/>
                <w:szCs w:val="20"/>
              </w:rPr>
              <w:t>alue of the collaterals held for derivatives</w:t>
            </w:r>
            <w:r w:rsidR="00BC6EDA" w:rsidRPr="00AB1C8D">
              <w:rPr>
                <w:rFonts w:ascii="Times New Roman" w:hAnsi="Times New Roman" w:cs="Times New Roman"/>
                <w:sz w:val="20"/>
                <w:szCs w:val="20"/>
              </w:rPr>
              <w:t>.</w:t>
            </w:r>
          </w:p>
          <w:p w:rsidR="00E81326" w:rsidRPr="00AB1C8D" w:rsidRDefault="00E81326" w:rsidP="000F0588">
            <w:pPr>
              <w:rPr>
                <w:rFonts w:ascii="Times New Roman" w:hAnsi="Times New Roman" w:cs="Times New Roman"/>
                <w:sz w:val="20"/>
                <w:szCs w:val="20"/>
              </w:rPr>
            </w:pPr>
          </w:p>
          <w:p w:rsidR="00987A31" w:rsidRPr="00AB1C8D" w:rsidRDefault="0099203F">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E81326" w:rsidRPr="00B276B8" w:rsidTr="00AB1C8D">
        <w:tc>
          <w:tcPr>
            <w:tcW w:w="0" w:type="auto"/>
            <w:hideMark/>
          </w:tcPr>
          <w:p w:rsidR="00E81326"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R0120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(A13)</w:t>
            </w:r>
          </w:p>
        </w:tc>
        <w:tc>
          <w:tcPr>
            <w:tcW w:w="0" w:type="auto"/>
            <w:hideMark/>
          </w:tcPr>
          <w:p w:rsidR="00E81326"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E81326" w:rsidRPr="00AB1C8D">
              <w:rPr>
                <w:rFonts w:ascii="Times New Roman" w:hAnsi="Times New Roman" w:cs="Times New Roman"/>
                <w:sz w:val="20"/>
                <w:szCs w:val="20"/>
              </w:rPr>
              <w:t>- Assets pledged by reinsurers for ceded technical provisions</w:t>
            </w:r>
          </w:p>
        </w:tc>
        <w:tc>
          <w:tcPr>
            <w:tcW w:w="0" w:type="auto"/>
            <w:hideMark/>
          </w:tcPr>
          <w:p w:rsidR="00E81326"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E81326" w:rsidRPr="00AB1C8D">
              <w:rPr>
                <w:rFonts w:ascii="Times New Roman" w:hAnsi="Times New Roman" w:cs="Times New Roman"/>
                <w:sz w:val="20"/>
                <w:szCs w:val="20"/>
              </w:rPr>
              <w:t>alue of the assets pledged by reinsurers for ceded technical provisions</w:t>
            </w:r>
            <w:r w:rsidR="00BC6EDA" w:rsidRPr="00AB1C8D">
              <w:rPr>
                <w:rFonts w:ascii="Times New Roman" w:hAnsi="Times New Roman" w:cs="Times New Roman"/>
                <w:sz w:val="20"/>
                <w:szCs w:val="20"/>
              </w:rPr>
              <w:t>.</w:t>
            </w:r>
          </w:p>
          <w:p w:rsidR="00BC6EDA" w:rsidRPr="00AB1C8D" w:rsidRDefault="00BC6EDA">
            <w:pPr>
              <w:rPr>
                <w:rFonts w:ascii="Times New Roman" w:hAnsi="Times New Roman" w:cs="Times New Roman"/>
                <w:sz w:val="20"/>
                <w:szCs w:val="20"/>
              </w:rPr>
            </w:pPr>
          </w:p>
          <w:p w:rsidR="00BC6EDA" w:rsidRPr="00AB1C8D" w:rsidRDefault="0099203F">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E81326" w:rsidRPr="00B276B8" w:rsidTr="00AB1C8D">
        <w:tc>
          <w:tcPr>
            <w:tcW w:w="0" w:type="auto"/>
            <w:hideMark/>
          </w:tcPr>
          <w:p w:rsidR="00E81326" w:rsidRPr="00B276B8" w:rsidRDefault="00F94146" w:rsidP="00E8132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R0130</w:t>
            </w:r>
          </w:p>
          <w:p w:rsidR="00287010" w:rsidRPr="00AB1C8D" w:rsidRDefault="00287010" w:rsidP="00E81326">
            <w:pPr>
              <w:rPr>
                <w:rFonts w:ascii="Times New Roman" w:hAnsi="Times New Roman" w:cs="Times New Roman"/>
                <w:sz w:val="20"/>
                <w:szCs w:val="20"/>
              </w:rPr>
            </w:pPr>
            <w:r w:rsidRPr="00B276B8">
              <w:rPr>
                <w:rFonts w:ascii="Times New Roman" w:hAnsi="Times New Roman" w:cs="Times New Roman"/>
                <w:sz w:val="20"/>
                <w:szCs w:val="20"/>
              </w:rPr>
              <w:t>(A13A)</w:t>
            </w:r>
          </w:p>
        </w:tc>
        <w:tc>
          <w:tcPr>
            <w:tcW w:w="0" w:type="auto"/>
            <w:hideMark/>
          </w:tcPr>
          <w:p w:rsidR="00E81326"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E81326" w:rsidRPr="00AB1C8D">
              <w:rPr>
                <w:rFonts w:ascii="Times New Roman" w:hAnsi="Times New Roman" w:cs="Times New Roman"/>
                <w:sz w:val="20"/>
                <w:szCs w:val="20"/>
              </w:rPr>
              <w:t>- Other collateral held</w:t>
            </w:r>
          </w:p>
        </w:tc>
        <w:tc>
          <w:tcPr>
            <w:tcW w:w="0" w:type="auto"/>
            <w:hideMark/>
          </w:tcPr>
          <w:p w:rsidR="00E81326" w:rsidRPr="00AB1C8D" w:rsidRDefault="00A55C52" w:rsidP="00E81326">
            <w:pPr>
              <w:rPr>
                <w:rFonts w:ascii="Times New Roman" w:hAnsi="Times New Roman" w:cs="Times New Roman"/>
                <w:sz w:val="20"/>
                <w:szCs w:val="20"/>
              </w:rPr>
            </w:pPr>
            <w:r w:rsidRPr="00B276B8">
              <w:rPr>
                <w:rFonts w:ascii="Times New Roman" w:hAnsi="Times New Roman" w:cs="Times New Roman"/>
                <w:sz w:val="20"/>
                <w:szCs w:val="20"/>
              </w:rPr>
              <w:t>Solvency II v</w:t>
            </w:r>
            <w:r w:rsidR="00E81326" w:rsidRPr="00AB1C8D">
              <w:rPr>
                <w:rFonts w:ascii="Times New Roman" w:hAnsi="Times New Roman" w:cs="Times New Roman"/>
                <w:sz w:val="20"/>
                <w:szCs w:val="20"/>
              </w:rPr>
              <w:t>alue of other collateral held</w:t>
            </w:r>
            <w:r w:rsidR="00BC6EDA" w:rsidRPr="00AB1C8D">
              <w:rPr>
                <w:rFonts w:ascii="Times New Roman" w:hAnsi="Times New Roman" w:cs="Times New Roman"/>
                <w:sz w:val="20"/>
                <w:szCs w:val="20"/>
              </w:rPr>
              <w:t>.</w:t>
            </w:r>
          </w:p>
          <w:p w:rsidR="00BC6EDA" w:rsidRPr="00AB1C8D" w:rsidRDefault="00BC6EDA" w:rsidP="00E81326">
            <w:pPr>
              <w:rPr>
                <w:rFonts w:ascii="Times New Roman" w:hAnsi="Times New Roman" w:cs="Times New Roman"/>
                <w:sz w:val="20"/>
                <w:szCs w:val="20"/>
              </w:rPr>
            </w:pPr>
          </w:p>
          <w:p w:rsidR="00BC6EDA" w:rsidRPr="00AB1C8D" w:rsidRDefault="0099203F" w:rsidP="000F0588">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697143" w:rsidRPr="00B276B8" w:rsidTr="00AB1C8D">
        <w:tc>
          <w:tcPr>
            <w:tcW w:w="0" w:type="auto"/>
            <w:hideMark/>
          </w:tcPr>
          <w:p w:rsidR="00697143" w:rsidRPr="00B276B8" w:rsidRDefault="00F94146" w:rsidP="00697143">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697143" w:rsidRPr="00AB1C8D">
              <w:rPr>
                <w:rFonts w:ascii="Times New Roman" w:hAnsi="Times New Roman" w:cs="Times New Roman"/>
                <w:sz w:val="20"/>
                <w:szCs w:val="20"/>
              </w:rPr>
              <w:t>0/</w:t>
            </w:r>
            <w:r w:rsidRPr="00AB1C8D">
              <w:rPr>
                <w:rFonts w:ascii="Times New Roman" w:hAnsi="Times New Roman" w:cs="Times New Roman"/>
                <w:sz w:val="20"/>
                <w:szCs w:val="20"/>
              </w:rPr>
              <w:t>R0200</w:t>
            </w:r>
          </w:p>
          <w:p w:rsidR="00287010" w:rsidRPr="00AB1C8D" w:rsidRDefault="00287010" w:rsidP="00697143">
            <w:pPr>
              <w:rPr>
                <w:rFonts w:ascii="Times New Roman" w:hAnsi="Times New Roman" w:cs="Times New Roman"/>
                <w:sz w:val="20"/>
                <w:szCs w:val="20"/>
              </w:rPr>
            </w:pPr>
            <w:r w:rsidRPr="00B276B8">
              <w:rPr>
                <w:rFonts w:ascii="Times New Roman" w:hAnsi="Times New Roman" w:cs="Times New Roman"/>
                <w:sz w:val="20"/>
                <w:szCs w:val="20"/>
              </w:rPr>
              <w:t>(A13B)</w:t>
            </w:r>
          </w:p>
        </w:tc>
        <w:tc>
          <w:tcPr>
            <w:tcW w:w="0" w:type="auto"/>
            <w:hideMark/>
          </w:tcPr>
          <w:p w:rsidR="00697143"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697143" w:rsidRPr="00AB1C8D">
              <w:rPr>
                <w:rFonts w:ascii="Times New Roman" w:hAnsi="Times New Roman" w:cs="Times New Roman"/>
                <w:sz w:val="20"/>
                <w:szCs w:val="20"/>
              </w:rPr>
              <w:t>-Total collateral held</w:t>
            </w:r>
          </w:p>
        </w:tc>
        <w:tc>
          <w:tcPr>
            <w:tcW w:w="0" w:type="auto"/>
            <w:hideMark/>
          </w:tcPr>
          <w:p w:rsidR="00697143" w:rsidRPr="00AB1C8D" w:rsidRDefault="0054527B" w:rsidP="00697143">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A55C52"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697143" w:rsidRPr="00AB1C8D">
              <w:rPr>
                <w:rFonts w:ascii="Times New Roman" w:hAnsi="Times New Roman" w:cs="Times New Roman"/>
                <w:sz w:val="20"/>
                <w:szCs w:val="20"/>
              </w:rPr>
              <w:t>alue of the collateral held</w:t>
            </w:r>
            <w:r w:rsidR="00697731" w:rsidRPr="00AB1C8D">
              <w:rPr>
                <w:rFonts w:ascii="Times New Roman" w:hAnsi="Times New Roman" w:cs="Times New Roman"/>
                <w:sz w:val="20"/>
                <w:szCs w:val="20"/>
              </w:rPr>
              <w:t>.</w:t>
            </w:r>
          </w:p>
          <w:p w:rsidR="00697731" w:rsidRPr="00AB1C8D" w:rsidRDefault="00697731" w:rsidP="00697143">
            <w:pPr>
              <w:rPr>
                <w:rFonts w:ascii="Times New Roman" w:hAnsi="Times New Roman" w:cs="Times New Roman"/>
                <w:sz w:val="20"/>
                <w:szCs w:val="20"/>
              </w:rPr>
            </w:pPr>
          </w:p>
          <w:p w:rsidR="00697731" w:rsidRPr="00AB1C8D" w:rsidRDefault="0099203F" w:rsidP="000F0588">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F962FC" w:rsidRPr="00B276B8" w:rsidTr="00AB1C8D">
        <w:tc>
          <w:tcPr>
            <w:tcW w:w="0" w:type="auto"/>
            <w:hideMark/>
          </w:tcPr>
          <w:p w:rsidR="00F962FC" w:rsidRPr="00B276B8" w:rsidRDefault="00F962FC" w:rsidP="00F962FC">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R0100</w:t>
            </w:r>
          </w:p>
          <w:p w:rsidR="00287010" w:rsidRPr="00AB1C8D" w:rsidRDefault="00287010" w:rsidP="00F962FC">
            <w:pPr>
              <w:rPr>
                <w:rFonts w:ascii="Times New Roman" w:hAnsi="Times New Roman" w:cs="Times New Roman"/>
                <w:sz w:val="20"/>
                <w:szCs w:val="20"/>
              </w:rPr>
            </w:pPr>
            <w:r w:rsidRPr="00B276B8">
              <w:rPr>
                <w:rFonts w:ascii="Times New Roman" w:hAnsi="Times New Roman" w:cs="Times New Roman"/>
                <w:sz w:val="20"/>
                <w:szCs w:val="20"/>
              </w:rPr>
              <w:t>(B10)</w:t>
            </w:r>
          </w:p>
        </w:tc>
        <w:tc>
          <w:tcPr>
            <w:tcW w:w="0" w:type="auto"/>
            <w:hideMark/>
          </w:tcPr>
          <w:p w:rsidR="00F962FC" w:rsidRPr="00AB1C8D"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alue of guaranteed assets - Collateral held for loans made or bonds purchased</w:t>
            </w:r>
          </w:p>
        </w:tc>
        <w:tc>
          <w:tcPr>
            <w:tcW w:w="0" w:type="auto"/>
            <w:hideMark/>
          </w:tcPr>
          <w:p w:rsidR="00F962FC" w:rsidRPr="00AB1C8D" w:rsidRDefault="00A55C52">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for loans made or bonds purchased is held</w:t>
            </w:r>
            <w:r w:rsidR="00A749C8" w:rsidRPr="00AB1C8D">
              <w:rPr>
                <w:rFonts w:ascii="Times New Roman" w:hAnsi="Times New Roman" w:cs="Times New Roman"/>
                <w:sz w:val="20"/>
                <w:szCs w:val="20"/>
              </w:rPr>
              <w:t>.</w:t>
            </w:r>
          </w:p>
        </w:tc>
      </w:tr>
      <w:tr w:rsidR="00F962FC" w:rsidRPr="00B276B8" w:rsidTr="00AB1C8D">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R0110</w:t>
            </w:r>
          </w:p>
          <w:p w:rsidR="00287010" w:rsidRPr="00AB1C8D" w:rsidRDefault="00287010" w:rsidP="00467A23">
            <w:pPr>
              <w:rPr>
                <w:rFonts w:ascii="Times New Roman" w:hAnsi="Times New Roman" w:cs="Times New Roman"/>
                <w:sz w:val="20"/>
                <w:szCs w:val="20"/>
              </w:rPr>
            </w:pPr>
            <w:r w:rsidRPr="00B276B8">
              <w:rPr>
                <w:rFonts w:ascii="Times New Roman" w:hAnsi="Times New Roman" w:cs="Times New Roman"/>
                <w:sz w:val="20"/>
                <w:szCs w:val="20"/>
              </w:rPr>
              <w:t>(B12A)</w:t>
            </w:r>
          </w:p>
        </w:tc>
        <w:tc>
          <w:tcPr>
            <w:tcW w:w="0" w:type="auto"/>
            <w:hideMark/>
          </w:tcPr>
          <w:p w:rsidR="00F962FC" w:rsidRPr="00AB1C8D"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alue of guaranteed assets - Collateral held for derivatives</w:t>
            </w:r>
          </w:p>
        </w:tc>
        <w:tc>
          <w:tcPr>
            <w:tcW w:w="0" w:type="auto"/>
            <w:hideMark/>
          </w:tcPr>
          <w:p w:rsidR="00F962FC" w:rsidRPr="00AB1C8D" w:rsidRDefault="00A55C52">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for derivatives is held</w:t>
            </w:r>
            <w:r w:rsidR="00A749C8" w:rsidRPr="00AB1C8D">
              <w:rPr>
                <w:rFonts w:ascii="Times New Roman" w:hAnsi="Times New Roman" w:cs="Times New Roman"/>
                <w:sz w:val="20"/>
                <w:szCs w:val="20"/>
              </w:rPr>
              <w:t>.</w:t>
            </w:r>
          </w:p>
        </w:tc>
      </w:tr>
      <w:tr w:rsidR="00F962FC" w:rsidRPr="00B276B8" w:rsidTr="00AB1C8D">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R0120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(B13)</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alue of guaranteed assets - Assets pledged by reinsurers for ceded technical provisions</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on assets pledged by reinsurers for ceded technical provisions is held</w:t>
            </w:r>
            <w:r w:rsidR="00A749C8" w:rsidRPr="00AB1C8D">
              <w:rPr>
                <w:rFonts w:ascii="Times New Roman" w:hAnsi="Times New Roman" w:cs="Times New Roman"/>
                <w:sz w:val="20"/>
                <w:szCs w:val="20"/>
              </w:rPr>
              <w:t>.</w:t>
            </w:r>
          </w:p>
        </w:tc>
      </w:tr>
      <w:tr w:rsidR="00F962FC" w:rsidRPr="00B276B8" w:rsidTr="00AB1C8D">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R0130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(B13A)</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alue of guaranteed assets - Other collateral held</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other collateral is held</w:t>
            </w:r>
            <w:r w:rsidR="00A749C8" w:rsidRPr="00AB1C8D">
              <w:rPr>
                <w:rFonts w:ascii="Times New Roman" w:hAnsi="Times New Roman" w:cs="Times New Roman"/>
                <w:sz w:val="20"/>
                <w:szCs w:val="20"/>
              </w:rPr>
              <w:t>.</w:t>
            </w:r>
          </w:p>
        </w:tc>
      </w:tr>
      <w:tr w:rsidR="00F962FC" w:rsidRPr="00B276B8" w:rsidTr="00AB1C8D">
        <w:tc>
          <w:tcPr>
            <w:tcW w:w="0" w:type="auto"/>
            <w:hideMark/>
          </w:tcPr>
          <w:p w:rsidR="00F962FC" w:rsidRPr="00B276B8" w:rsidRDefault="00F962FC"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R0200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(B13B)</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alue of guaranteed assets - Total collateral held</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201C51" w:rsidP="000F0588">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A55C52"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F962FC" w:rsidRPr="00AB1C8D">
              <w:rPr>
                <w:rFonts w:ascii="Times New Roman" w:hAnsi="Times New Roman" w:cs="Times New Roman"/>
                <w:sz w:val="20"/>
                <w:szCs w:val="20"/>
              </w:rPr>
              <w:t>alue of the assets for which the</w:t>
            </w:r>
            <w:r w:rsidR="000F0588" w:rsidRPr="00AB1C8D">
              <w:rPr>
                <w:rFonts w:ascii="Times New Roman" w:hAnsi="Times New Roman" w:cs="Times New Roman"/>
                <w:sz w:val="20"/>
                <w:szCs w:val="20"/>
              </w:rPr>
              <w:t xml:space="preserve"> total</w:t>
            </w:r>
            <w:r w:rsidR="00F962FC" w:rsidRPr="00AB1C8D">
              <w:rPr>
                <w:rFonts w:ascii="Times New Roman" w:hAnsi="Times New Roman" w:cs="Times New Roman"/>
                <w:sz w:val="20"/>
                <w:szCs w:val="20"/>
              </w:rPr>
              <w:t xml:space="preserve"> collateral is held</w:t>
            </w:r>
            <w:r w:rsidR="00A749C8" w:rsidRPr="00AB1C8D">
              <w:rPr>
                <w:rFonts w:ascii="Times New Roman" w:hAnsi="Times New Roman" w:cs="Times New Roman"/>
                <w:sz w:val="20"/>
                <w:szCs w:val="20"/>
              </w:rPr>
              <w:t>.</w:t>
            </w:r>
          </w:p>
        </w:tc>
      </w:tr>
      <w:tr w:rsidR="00793239" w:rsidRPr="00B276B8" w:rsidTr="00AB1C8D">
        <w:tc>
          <w:tcPr>
            <w:tcW w:w="0" w:type="auto"/>
            <w:hideMark/>
          </w:tcPr>
          <w:p w:rsidR="00793239" w:rsidRPr="00B276B8" w:rsidRDefault="00793239"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R0210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(A14)</w:t>
            </w:r>
          </w:p>
        </w:tc>
        <w:tc>
          <w:tcPr>
            <w:tcW w:w="0" w:type="auto"/>
            <w:hideMark/>
          </w:tcPr>
          <w:p w:rsidR="00793239"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AB1C8D">
              <w:rPr>
                <w:rFonts w:ascii="Times New Roman" w:hAnsi="Times New Roman" w:cs="Times New Roman"/>
                <w:sz w:val="20"/>
                <w:szCs w:val="20"/>
              </w:rPr>
              <w:t>-</w:t>
            </w:r>
            <w:r w:rsidR="0071442F" w:rsidRPr="00AB1C8D">
              <w:rPr>
                <w:rFonts w:ascii="Times New Roman" w:hAnsi="Times New Roman" w:cs="Times New Roman"/>
                <w:sz w:val="20"/>
                <w:szCs w:val="20"/>
              </w:rPr>
              <w:t xml:space="preserve"> Collateral pledged for loans received or bonds issued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793239" w:rsidRPr="00AB1C8D">
              <w:rPr>
                <w:rFonts w:ascii="Times New Roman" w:hAnsi="Times New Roman" w:cs="Times New Roman"/>
                <w:sz w:val="20"/>
                <w:szCs w:val="20"/>
              </w:rPr>
              <w:t xml:space="preserve">alue of the </w:t>
            </w:r>
            <w:r w:rsidR="006C7058" w:rsidRPr="00AB1C8D">
              <w:rPr>
                <w:rFonts w:ascii="Times New Roman" w:hAnsi="Times New Roman" w:cs="Times New Roman"/>
                <w:sz w:val="20"/>
                <w:szCs w:val="20"/>
              </w:rPr>
              <w:t>collateral</w:t>
            </w:r>
            <w:r w:rsidR="00D21D2E" w:rsidRPr="00AB1C8D">
              <w:rPr>
                <w:rFonts w:ascii="Times New Roman" w:hAnsi="Times New Roman" w:cs="Times New Roman"/>
                <w:sz w:val="20"/>
                <w:szCs w:val="20"/>
              </w:rPr>
              <w:t xml:space="preserve"> pledged for loans received or bonds issued</w:t>
            </w:r>
            <w:r w:rsidR="00C74B3D" w:rsidRPr="00AB1C8D">
              <w:rPr>
                <w:rFonts w:ascii="Times New Roman" w:hAnsi="Times New Roman" w:cs="Times New Roman"/>
                <w:sz w:val="20"/>
                <w:szCs w:val="20"/>
              </w:rPr>
              <w:t>.</w:t>
            </w:r>
          </w:p>
          <w:p w:rsidR="006C7058" w:rsidRPr="00AB1C8D" w:rsidRDefault="006C7058">
            <w:pPr>
              <w:rPr>
                <w:rFonts w:ascii="Times New Roman" w:hAnsi="Times New Roman" w:cs="Times New Roman"/>
                <w:sz w:val="20"/>
                <w:szCs w:val="20"/>
              </w:rPr>
            </w:pPr>
          </w:p>
          <w:p w:rsidR="006C7058" w:rsidRPr="00AB1C8D" w:rsidRDefault="0099203F">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B276B8" w:rsidTr="00AB1C8D">
        <w:tc>
          <w:tcPr>
            <w:tcW w:w="0" w:type="auto"/>
            <w:hideMark/>
          </w:tcPr>
          <w:p w:rsidR="00793239" w:rsidRPr="00B276B8" w:rsidRDefault="00793239" w:rsidP="00793239">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R0220</w:t>
            </w:r>
          </w:p>
          <w:p w:rsidR="00287010" w:rsidRPr="00AB1C8D" w:rsidRDefault="00287010" w:rsidP="00793239">
            <w:pPr>
              <w:rPr>
                <w:rFonts w:ascii="Times New Roman" w:hAnsi="Times New Roman" w:cs="Times New Roman"/>
                <w:sz w:val="20"/>
                <w:szCs w:val="20"/>
              </w:rPr>
            </w:pPr>
            <w:r w:rsidRPr="00B276B8">
              <w:rPr>
                <w:rFonts w:ascii="Times New Roman" w:hAnsi="Times New Roman" w:cs="Times New Roman"/>
                <w:sz w:val="20"/>
                <w:szCs w:val="20"/>
              </w:rPr>
              <w:t>(A15A)</w:t>
            </w:r>
          </w:p>
        </w:tc>
        <w:tc>
          <w:tcPr>
            <w:tcW w:w="0" w:type="auto"/>
            <w:hideMark/>
          </w:tcPr>
          <w:p w:rsidR="00793239"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AB1C8D">
              <w:rPr>
                <w:rFonts w:ascii="Times New Roman" w:hAnsi="Times New Roman" w:cs="Times New Roman"/>
                <w:sz w:val="20"/>
                <w:szCs w:val="20"/>
              </w:rPr>
              <w:t xml:space="preserve">- Collateral </w:t>
            </w:r>
            <w:r w:rsidR="0071442F" w:rsidRPr="00AB1C8D">
              <w:rPr>
                <w:rFonts w:ascii="Times New Roman" w:hAnsi="Times New Roman" w:cs="Times New Roman"/>
                <w:sz w:val="20"/>
                <w:szCs w:val="20"/>
              </w:rPr>
              <w:t xml:space="preserve">pledged </w:t>
            </w:r>
            <w:r w:rsidR="00793239" w:rsidRPr="00AB1C8D">
              <w:rPr>
                <w:rFonts w:ascii="Times New Roman" w:hAnsi="Times New Roman" w:cs="Times New Roman"/>
                <w:sz w:val="20"/>
                <w:szCs w:val="20"/>
              </w:rPr>
              <w:t>for derivatives</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 xml:space="preserve">alue of the </w:t>
            </w:r>
            <w:r w:rsidR="006C7058" w:rsidRPr="00AB1C8D">
              <w:rPr>
                <w:rFonts w:ascii="Times New Roman" w:hAnsi="Times New Roman" w:cs="Times New Roman"/>
                <w:sz w:val="20"/>
                <w:szCs w:val="20"/>
              </w:rPr>
              <w:t>collateral</w:t>
            </w:r>
            <w:r w:rsidR="00D21D2E" w:rsidRPr="00AB1C8D">
              <w:rPr>
                <w:rFonts w:ascii="Times New Roman" w:hAnsi="Times New Roman" w:cs="Times New Roman"/>
                <w:sz w:val="20"/>
                <w:szCs w:val="20"/>
              </w:rPr>
              <w:t xml:space="preserve"> pledged for derivatives</w:t>
            </w:r>
            <w:r w:rsidR="005C2604" w:rsidRPr="00AB1C8D">
              <w:rPr>
                <w:rFonts w:ascii="Times New Roman" w:hAnsi="Times New Roman" w:cs="Times New Roman"/>
                <w:sz w:val="20"/>
                <w:szCs w:val="20"/>
              </w:rPr>
              <w:t>.</w:t>
            </w:r>
          </w:p>
          <w:p w:rsidR="009C5165" w:rsidRPr="00AB1C8D" w:rsidRDefault="009C5165">
            <w:pPr>
              <w:rPr>
                <w:rFonts w:ascii="Times New Roman" w:hAnsi="Times New Roman" w:cs="Times New Roman"/>
                <w:sz w:val="20"/>
                <w:szCs w:val="20"/>
              </w:rPr>
            </w:pPr>
          </w:p>
          <w:p w:rsidR="009C5165" w:rsidRPr="00AB1C8D" w:rsidRDefault="0099203F">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B276B8" w:rsidTr="00AB1C8D">
        <w:tc>
          <w:tcPr>
            <w:tcW w:w="0" w:type="auto"/>
            <w:hideMark/>
          </w:tcPr>
          <w:p w:rsidR="00793239" w:rsidRPr="00B276B8" w:rsidRDefault="00793239"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R023</w:t>
            </w:r>
            <w:r w:rsidRPr="00AB1C8D">
              <w:rPr>
                <w:rFonts w:ascii="Times New Roman" w:hAnsi="Times New Roman" w:cs="Times New Roman"/>
                <w:sz w:val="20"/>
                <w:szCs w:val="20"/>
              </w:rPr>
              <w:t>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lastRenderedPageBreak/>
              <w:t>(A17)</w:t>
            </w:r>
          </w:p>
        </w:tc>
        <w:tc>
          <w:tcPr>
            <w:tcW w:w="0" w:type="auto"/>
            <w:hideMark/>
          </w:tcPr>
          <w:p w:rsidR="00793239"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lastRenderedPageBreak/>
              <w:t xml:space="preserve">Value of guarantee / collateral / </w:t>
            </w:r>
            <w:r w:rsidRPr="00B276B8">
              <w:rPr>
                <w:rFonts w:ascii="Times New Roman" w:hAnsi="Times New Roman" w:cs="Times New Roman"/>
                <w:sz w:val="20"/>
                <w:szCs w:val="20"/>
              </w:rPr>
              <w:lastRenderedPageBreak/>
              <w:t xml:space="preserve">contingent liabilities </w:t>
            </w:r>
            <w:r w:rsidR="00793239" w:rsidRPr="00AB1C8D">
              <w:rPr>
                <w:rFonts w:ascii="Times New Roman" w:hAnsi="Times New Roman" w:cs="Times New Roman"/>
                <w:sz w:val="20"/>
                <w:szCs w:val="20"/>
              </w:rPr>
              <w:t xml:space="preserve">- </w:t>
            </w:r>
            <w:r w:rsidR="0071442F" w:rsidRPr="00AB1C8D">
              <w:rPr>
                <w:rFonts w:ascii="Times New Roman" w:hAnsi="Times New Roman" w:cs="Times New Roman"/>
                <w:sz w:val="20"/>
                <w:szCs w:val="20"/>
              </w:rPr>
              <w:t>Assets pledged to cedants for technical provisions (reinsurance accepted)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lastRenderedPageBreak/>
              <w:t>Solvency II v</w:t>
            </w:r>
            <w:r w:rsidR="00D21D2E" w:rsidRPr="00AB1C8D">
              <w:rPr>
                <w:rFonts w:ascii="Times New Roman" w:hAnsi="Times New Roman" w:cs="Times New Roman"/>
                <w:sz w:val="20"/>
                <w:szCs w:val="20"/>
              </w:rPr>
              <w:t xml:space="preserve">alue of the assets pledged to cedants for </w:t>
            </w:r>
            <w:r w:rsidR="00D21D2E" w:rsidRPr="00AB1C8D">
              <w:rPr>
                <w:rFonts w:ascii="Times New Roman" w:hAnsi="Times New Roman" w:cs="Times New Roman"/>
                <w:sz w:val="20"/>
                <w:szCs w:val="20"/>
              </w:rPr>
              <w:lastRenderedPageBreak/>
              <w:t>technical provisions (reinsurance accepted)</w:t>
            </w:r>
            <w:r w:rsidR="009C5165" w:rsidRPr="00AB1C8D">
              <w:rPr>
                <w:rFonts w:ascii="Times New Roman" w:hAnsi="Times New Roman" w:cs="Times New Roman"/>
                <w:sz w:val="20"/>
                <w:szCs w:val="20"/>
              </w:rPr>
              <w:t>.</w:t>
            </w:r>
          </w:p>
          <w:p w:rsidR="009C5165" w:rsidRPr="00AB1C8D" w:rsidRDefault="009C5165" w:rsidP="000F0588">
            <w:pPr>
              <w:rPr>
                <w:rFonts w:ascii="Times New Roman" w:hAnsi="Times New Roman" w:cs="Times New Roman"/>
                <w:sz w:val="20"/>
                <w:szCs w:val="20"/>
              </w:rPr>
            </w:pPr>
          </w:p>
          <w:p w:rsidR="009C5165" w:rsidRPr="00AB1C8D" w:rsidRDefault="0099203F">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B276B8" w:rsidTr="00AB1C8D">
        <w:tc>
          <w:tcPr>
            <w:tcW w:w="0" w:type="auto"/>
            <w:hideMark/>
          </w:tcPr>
          <w:p w:rsidR="00793239" w:rsidRPr="00B276B8" w:rsidRDefault="00793239" w:rsidP="00793239">
            <w:pPr>
              <w:rPr>
                <w:rFonts w:ascii="Times New Roman" w:hAnsi="Times New Roman" w:cs="Times New Roman"/>
                <w:sz w:val="20"/>
                <w:szCs w:val="20"/>
              </w:rPr>
            </w:pPr>
            <w:r w:rsidRPr="00AB1C8D">
              <w:rPr>
                <w:rFonts w:ascii="Times New Roman" w:hAnsi="Times New Roman" w:cs="Times New Roman"/>
                <w:sz w:val="20"/>
                <w:szCs w:val="20"/>
              </w:rPr>
              <w:lastRenderedPageBreak/>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R024</w:t>
            </w:r>
            <w:r w:rsidRPr="00AB1C8D">
              <w:rPr>
                <w:rFonts w:ascii="Times New Roman" w:hAnsi="Times New Roman" w:cs="Times New Roman"/>
                <w:sz w:val="20"/>
                <w:szCs w:val="20"/>
              </w:rPr>
              <w:t>0</w:t>
            </w:r>
          </w:p>
          <w:p w:rsidR="00287010" w:rsidRPr="00AB1C8D" w:rsidRDefault="00287010" w:rsidP="00793239">
            <w:pPr>
              <w:rPr>
                <w:rFonts w:ascii="Times New Roman" w:hAnsi="Times New Roman" w:cs="Times New Roman"/>
                <w:sz w:val="20"/>
                <w:szCs w:val="20"/>
              </w:rPr>
            </w:pPr>
            <w:r w:rsidRPr="00B276B8">
              <w:rPr>
                <w:rFonts w:ascii="Times New Roman" w:hAnsi="Times New Roman" w:cs="Times New Roman"/>
                <w:sz w:val="20"/>
                <w:szCs w:val="20"/>
              </w:rPr>
              <w:t>(A17A)</w:t>
            </w:r>
          </w:p>
        </w:tc>
        <w:tc>
          <w:tcPr>
            <w:tcW w:w="0" w:type="auto"/>
            <w:hideMark/>
          </w:tcPr>
          <w:p w:rsidR="00793239"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AB1C8D">
              <w:rPr>
                <w:rFonts w:ascii="Times New Roman" w:hAnsi="Times New Roman" w:cs="Times New Roman"/>
                <w:sz w:val="20"/>
                <w:szCs w:val="20"/>
              </w:rPr>
              <w:t xml:space="preserve">- </w:t>
            </w:r>
            <w:r w:rsidR="0071442F" w:rsidRPr="00AB1C8D">
              <w:rPr>
                <w:rFonts w:ascii="Times New Roman" w:hAnsi="Times New Roman" w:cs="Times New Roman"/>
                <w:sz w:val="20"/>
                <w:szCs w:val="20"/>
              </w:rPr>
              <w:t>Other collateral pledged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 xml:space="preserve">alue of the </w:t>
            </w:r>
            <w:r w:rsidR="009C5165" w:rsidRPr="00AB1C8D">
              <w:rPr>
                <w:rFonts w:ascii="Times New Roman" w:hAnsi="Times New Roman" w:cs="Times New Roman"/>
                <w:sz w:val="20"/>
                <w:szCs w:val="20"/>
              </w:rPr>
              <w:t>collateral</w:t>
            </w:r>
            <w:r w:rsidR="00D21D2E" w:rsidRPr="00AB1C8D">
              <w:rPr>
                <w:rFonts w:ascii="Times New Roman" w:hAnsi="Times New Roman" w:cs="Times New Roman"/>
                <w:sz w:val="20"/>
                <w:szCs w:val="20"/>
              </w:rPr>
              <w:t xml:space="preserve"> pledged for other collateral</w:t>
            </w:r>
            <w:r w:rsidR="004267F8" w:rsidRPr="00AB1C8D">
              <w:rPr>
                <w:rFonts w:ascii="Times New Roman" w:hAnsi="Times New Roman" w:cs="Times New Roman"/>
                <w:sz w:val="20"/>
                <w:szCs w:val="20"/>
              </w:rPr>
              <w:t>.</w:t>
            </w:r>
          </w:p>
          <w:p w:rsidR="004267F8" w:rsidRPr="00AB1C8D" w:rsidRDefault="004267F8">
            <w:pPr>
              <w:rPr>
                <w:rFonts w:ascii="Times New Roman" w:hAnsi="Times New Roman" w:cs="Times New Roman"/>
                <w:sz w:val="20"/>
                <w:szCs w:val="20"/>
              </w:rPr>
            </w:pPr>
          </w:p>
          <w:p w:rsidR="004267F8" w:rsidRPr="00AB1C8D" w:rsidRDefault="0099203F">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B276B8" w:rsidTr="00AB1C8D">
        <w:tc>
          <w:tcPr>
            <w:tcW w:w="0" w:type="auto"/>
            <w:hideMark/>
          </w:tcPr>
          <w:p w:rsidR="00793239" w:rsidRPr="00B276B8" w:rsidRDefault="00793239"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R0300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(A17B)</w:t>
            </w:r>
          </w:p>
        </w:tc>
        <w:tc>
          <w:tcPr>
            <w:tcW w:w="0" w:type="auto"/>
            <w:hideMark/>
          </w:tcPr>
          <w:p w:rsidR="00793239"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r w:rsidR="00793239" w:rsidRPr="00AB1C8D">
              <w:rPr>
                <w:rFonts w:ascii="Times New Roman" w:hAnsi="Times New Roman" w:cs="Times New Roman"/>
                <w:sz w:val="20"/>
                <w:szCs w:val="20"/>
              </w:rPr>
              <w:t xml:space="preserve"> - Total collateral </w:t>
            </w:r>
            <w:r w:rsidR="0071442F" w:rsidRPr="00AB1C8D">
              <w:rPr>
                <w:rFonts w:ascii="Times New Roman" w:hAnsi="Times New Roman" w:cs="Times New Roman"/>
                <w:sz w:val="20"/>
                <w:szCs w:val="20"/>
              </w:rPr>
              <w:t>pledged</w:t>
            </w:r>
          </w:p>
        </w:tc>
        <w:tc>
          <w:tcPr>
            <w:tcW w:w="0" w:type="auto"/>
            <w:hideMark/>
          </w:tcPr>
          <w:p w:rsidR="004267F8" w:rsidRPr="00AB1C8D" w:rsidRDefault="00201C51" w:rsidP="000F0588">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C45269"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D21D2E" w:rsidRPr="00AB1C8D">
              <w:rPr>
                <w:rFonts w:ascii="Times New Roman" w:hAnsi="Times New Roman" w:cs="Times New Roman"/>
                <w:sz w:val="20"/>
                <w:szCs w:val="20"/>
              </w:rPr>
              <w:t>alue of the collateral pledged</w:t>
            </w:r>
            <w:r w:rsidR="004267F8" w:rsidRPr="00AB1C8D">
              <w:rPr>
                <w:rFonts w:ascii="Times New Roman" w:hAnsi="Times New Roman" w:cs="Times New Roman"/>
                <w:sz w:val="20"/>
                <w:szCs w:val="20"/>
              </w:rPr>
              <w:t>.</w:t>
            </w:r>
          </w:p>
          <w:p w:rsidR="004267F8" w:rsidRPr="00AB1C8D" w:rsidRDefault="004267F8">
            <w:pPr>
              <w:rPr>
                <w:rFonts w:ascii="Times New Roman" w:hAnsi="Times New Roman" w:cs="Times New Roman"/>
                <w:sz w:val="20"/>
                <w:szCs w:val="20"/>
              </w:rPr>
            </w:pPr>
          </w:p>
          <w:p w:rsidR="00793239" w:rsidRPr="00AB1C8D" w:rsidRDefault="0099203F">
            <w:pPr>
              <w:rPr>
                <w:rFonts w:ascii="Times New Roman" w:hAnsi="Times New Roman" w:cs="Times New Roman"/>
                <w:sz w:val="20"/>
                <w:szCs w:val="20"/>
              </w:rPr>
            </w:pPr>
            <w:proofErr w:type="gramStart"/>
            <w:r w:rsidRPr="00AB1C8D">
              <w:rPr>
                <w:rFonts w:ascii="Times New Roman" w:hAnsi="Times New Roman" w:cs="Times New Roman"/>
                <w:sz w:val="20"/>
                <w:szCs w:val="20"/>
              </w:rPr>
              <w:t>A collateral</w:t>
            </w:r>
            <w:proofErr w:type="gramEnd"/>
            <w:r w:rsidRPr="00AB1C8D">
              <w:rPr>
                <w:rFonts w:ascii="Times New Roman" w:hAnsi="Times New Roman" w:cs="Times New Roman"/>
                <w:sz w:val="20"/>
                <w:szCs w:val="20"/>
              </w:rPr>
              <w:t xml:space="preserve"> is an asset with a monetary value or a guarantee/ commitment that secure the lender against the defaults of the borrower.</w:t>
            </w:r>
          </w:p>
        </w:tc>
      </w:tr>
      <w:tr w:rsidR="009B177F" w:rsidRPr="00B276B8" w:rsidTr="00AB1C8D">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R0210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(B14)</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alue of guaranteed liabilities - Collateral pledged for loans received or bonds issued</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6B056B"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collateral for loans received or bonds issued is pledged</w:t>
            </w:r>
            <w:r w:rsidR="006B056B" w:rsidRPr="00AB1C8D">
              <w:rPr>
                <w:rFonts w:ascii="Times New Roman" w:hAnsi="Times New Roman" w:cs="Times New Roman"/>
                <w:sz w:val="20"/>
                <w:szCs w:val="20"/>
              </w:rPr>
              <w:t>.</w:t>
            </w:r>
            <w:r w:rsidR="009B177F" w:rsidRPr="00AB1C8D">
              <w:rPr>
                <w:rFonts w:ascii="Times New Roman" w:hAnsi="Times New Roman" w:cs="Times New Roman"/>
                <w:sz w:val="20"/>
                <w:szCs w:val="20"/>
              </w:rPr>
              <w:t xml:space="preserve"> </w:t>
            </w:r>
          </w:p>
        </w:tc>
      </w:tr>
      <w:tr w:rsidR="009B177F" w:rsidRPr="00B276B8" w:rsidTr="00AB1C8D">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R022</w:t>
            </w:r>
            <w:r w:rsidR="009B177F" w:rsidRPr="00AB1C8D">
              <w:rPr>
                <w:rFonts w:ascii="Times New Roman" w:hAnsi="Times New Roman" w:cs="Times New Roman"/>
                <w:sz w:val="20"/>
                <w:szCs w:val="20"/>
              </w:rPr>
              <w:t>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(B15A)</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alue of guaranteed liabilities - Collateral pledged for derivatives</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6B056B"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collateral for derivatives is pledged</w:t>
            </w:r>
            <w:r w:rsidR="006B056B" w:rsidRPr="00AB1C8D">
              <w:rPr>
                <w:rFonts w:ascii="Times New Roman" w:hAnsi="Times New Roman" w:cs="Times New Roman"/>
                <w:sz w:val="20"/>
                <w:szCs w:val="20"/>
              </w:rPr>
              <w:t>.</w:t>
            </w:r>
          </w:p>
        </w:tc>
      </w:tr>
      <w:tr w:rsidR="009B177F" w:rsidRPr="00B276B8" w:rsidTr="00AB1C8D">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R023</w:t>
            </w:r>
            <w:r w:rsidR="009B177F" w:rsidRPr="00AB1C8D">
              <w:rPr>
                <w:rFonts w:ascii="Times New Roman" w:hAnsi="Times New Roman" w:cs="Times New Roman"/>
                <w:sz w:val="20"/>
                <w:szCs w:val="20"/>
              </w:rPr>
              <w:t>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(B17)</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alue of guaranteed liabilities - Assets pledged to cedants for technical provisions (reinsurance accepted)</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5329A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w:t>
            </w:r>
            <w:r w:rsidR="0085790C" w:rsidRPr="00AB1C8D">
              <w:rPr>
                <w:rFonts w:ascii="Times New Roman" w:hAnsi="Times New Roman" w:cs="Times New Roman"/>
                <w:sz w:val="20"/>
                <w:szCs w:val="20"/>
              </w:rPr>
              <w:t>assets are pledged to cedants for technical provisions (reinsurance accepted)</w:t>
            </w:r>
            <w:r w:rsidR="009162BF" w:rsidRPr="00AB1C8D">
              <w:rPr>
                <w:rFonts w:ascii="Times New Roman" w:hAnsi="Times New Roman" w:cs="Times New Roman"/>
                <w:sz w:val="20"/>
                <w:szCs w:val="20"/>
              </w:rPr>
              <w:t>.</w:t>
            </w:r>
          </w:p>
        </w:tc>
      </w:tr>
      <w:tr w:rsidR="009B177F" w:rsidRPr="00B276B8" w:rsidTr="00AB1C8D">
        <w:tc>
          <w:tcPr>
            <w:tcW w:w="0" w:type="auto"/>
            <w:hideMark/>
          </w:tcPr>
          <w:p w:rsidR="009B177F" w:rsidRPr="00B276B8" w:rsidRDefault="00F94146" w:rsidP="00EB117B">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R024</w:t>
            </w:r>
            <w:r w:rsidR="009B177F" w:rsidRPr="00AB1C8D">
              <w:rPr>
                <w:rFonts w:ascii="Times New Roman" w:hAnsi="Times New Roman" w:cs="Times New Roman"/>
                <w:sz w:val="20"/>
                <w:szCs w:val="20"/>
              </w:rPr>
              <w:t>0</w:t>
            </w:r>
          </w:p>
          <w:p w:rsidR="00287010" w:rsidRPr="00AB1C8D" w:rsidRDefault="00287010" w:rsidP="00EB117B">
            <w:pPr>
              <w:rPr>
                <w:rFonts w:ascii="Times New Roman" w:hAnsi="Times New Roman" w:cs="Times New Roman"/>
                <w:sz w:val="20"/>
                <w:szCs w:val="20"/>
              </w:rPr>
            </w:pPr>
            <w:r w:rsidRPr="00B276B8">
              <w:rPr>
                <w:rFonts w:ascii="Times New Roman" w:hAnsi="Times New Roman" w:cs="Times New Roman"/>
                <w:sz w:val="20"/>
                <w:szCs w:val="20"/>
              </w:rPr>
              <w:t>(B17A)</w:t>
            </w:r>
          </w:p>
        </w:tc>
        <w:tc>
          <w:tcPr>
            <w:tcW w:w="0" w:type="auto"/>
            <w:hideMark/>
          </w:tcPr>
          <w:p w:rsidR="009B177F"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alue of guaranteed liabilities -  Other collateral pledged</w:t>
            </w:r>
          </w:p>
        </w:tc>
        <w:tc>
          <w:tcPr>
            <w:tcW w:w="0" w:type="auto"/>
            <w:hideMark/>
          </w:tcPr>
          <w:p w:rsidR="009B177F"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C919F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w:t>
            </w:r>
            <w:r w:rsidR="0085790C" w:rsidRPr="00AB1C8D">
              <w:rPr>
                <w:rFonts w:ascii="Times New Roman" w:hAnsi="Times New Roman" w:cs="Times New Roman"/>
                <w:sz w:val="20"/>
                <w:szCs w:val="20"/>
              </w:rPr>
              <w:t xml:space="preserve">other </w:t>
            </w:r>
            <w:r w:rsidR="009B177F" w:rsidRPr="00AB1C8D">
              <w:rPr>
                <w:rFonts w:ascii="Times New Roman" w:hAnsi="Times New Roman" w:cs="Times New Roman"/>
                <w:sz w:val="20"/>
                <w:szCs w:val="20"/>
              </w:rPr>
              <w:t>collateral is pledged</w:t>
            </w:r>
            <w:r w:rsidR="00C919FC" w:rsidRPr="00AB1C8D">
              <w:rPr>
                <w:rFonts w:ascii="Times New Roman" w:hAnsi="Times New Roman" w:cs="Times New Roman"/>
                <w:sz w:val="20"/>
                <w:szCs w:val="20"/>
              </w:rPr>
              <w:t>.</w:t>
            </w:r>
          </w:p>
        </w:tc>
      </w:tr>
      <w:tr w:rsidR="009B177F" w:rsidRPr="00B276B8" w:rsidTr="00AB1C8D">
        <w:tc>
          <w:tcPr>
            <w:tcW w:w="0" w:type="auto"/>
            <w:hideMark/>
          </w:tcPr>
          <w:p w:rsidR="009B177F" w:rsidRPr="00B276B8" w:rsidRDefault="00F94146"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R030</w:t>
            </w:r>
            <w:r w:rsidR="009B177F" w:rsidRPr="00AB1C8D">
              <w:rPr>
                <w:rFonts w:ascii="Times New Roman" w:hAnsi="Times New Roman" w:cs="Times New Roman"/>
                <w:sz w:val="20"/>
                <w:szCs w:val="20"/>
              </w:rPr>
              <w:t>0</w:t>
            </w:r>
          </w:p>
          <w:p w:rsidR="00287010" w:rsidRPr="00AB1C8D" w:rsidRDefault="00287010" w:rsidP="00F94146">
            <w:pPr>
              <w:rPr>
                <w:rFonts w:ascii="Times New Roman" w:hAnsi="Times New Roman" w:cs="Times New Roman"/>
                <w:sz w:val="20"/>
                <w:szCs w:val="20"/>
              </w:rPr>
            </w:pPr>
            <w:r w:rsidRPr="00B276B8">
              <w:rPr>
                <w:rFonts w:ascii="Times New Roman" w:hAnsi="Times New Roman" w:cs="Times New Roman"/>
                <w:sz w:val="20"/>
                <w:szCs w:val="20"/>
              </w:rPr>
              <w:t>(B17B)</w:t>
            </w:r>
          </w:p>
        </w:tc>
        <w:tc>
          <w:tcPr>
            <w:tcW w:w="0" w:type="auto"/>
            <w:hideMark/>
          </w:tcPr>
          <w:p w:rsidR="009B177F"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alue of guaranteed liabilities -  Total collateral pledged</w:t>
            </w:r>
          </w:p>
        </w:tc>
        <w:tc>
          <w:tcPr>
            <w:tcW w:w="0" w:type="auto"/>
            <w:hideMark/>
          </w:tcPr>
          <w:p w:rsidR="009B177F" w:rsidRPr="00AB1C8D" w:rsidRDefault="00311372" w:rsidP="000F0588">
            <w:pPr>
              <w:rPr>
                <w:rFonts w:ascii="Times New Roman" w:hAnsi="Times New Roman" w:cs="Times New Roman"/>
                <w:bCs/>
                <w:sz w:val="20"/>
                <w:szCs w:val="20"/>
              </w:rPr>
            </w:pPr>
            <w:r w:rsidRPr="00AB1C8D">
              <w:rPr>
                <w:rFonts w:ascii="Times New Roman" w:hAnsi="Times New Roman" w:cs="Times New Roman"/>
                <w:sz w:val="20"/>
                <w:szCs w:val="20"/>
              </w:rPr>
              <w:t xml:space="preserve">Total </w:t>
            </w:r>
            <w:r w:rsidR="00567CEA"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9B177F" w:rsidRPr="00AB1C8D">
              <w:rPr>
                <w:rFonts w:ascii="Times New Roman" w:hAnsi="Times New Roman" w:cs="Times New Roman"/>
                <w:sz w:val="20"/>
                <w:szCs w:val="20"/>
              </w:rPr>
              <w:t>alue of the liabilit</w:t>
            </w:r>
            <w:r w:rsidR="00C919F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w:t>
            </w:r>
            <w:r w:rsidR="0085790C" w:rsidRPr="00AB1C8D">
              <w:rPr>
                <w:rFonts w:ascii="Times New Roman" w:hAnsi="Times New Roman" w:cs="Times New Roman"/>
                <w:sz w:val="20"/>
                <w:szCs w:val="20"/>
              </w:rPr>
              <w:t xml:space="preserve">the </w:t>
            </w:r>
            <w:r w:rsidR="009B177F" w:rsidRPr="00AB1C8D">
              <w:rPr>
                <w:rFonts w:ascii="Times New Roman" w:hAnsi="Times New Roman" w:cs="Times New Roman"/>
                <w:sz w:val="20"/>
                <w:szCs w:val="20"/>
              </w:rPr>
              <w:t>collateral is pledged</w:t>
            </w:r>
            <w:r w:rsidR="00FB2FC6" w:rsidRPr="00AB1C8D">
              <w:rPr>
                <w:rFonts w:ascii="Times New Roman" w:hAnsi="Times New Roman" w:cs="Times New Roman"/>
                <w:sz w:val="20"/>
                <w:szCs w:val="20"/>
              </w:rPr>
              <w:t>.</w:t>
            </w:r>
          </w:p>
        </w:tc>
      </w:tr>
      <w:tr w:rsidR="007F207E" w:rsidRPr="00B276B8" w:rsidTr="00AB1C8D">
        <w:tc>
          <w:tcPr>
            <w:tcW w:w="0" w:type="auto"/>
            <w:hideMark/>
          </w:tcPr>
          <w:p w:rsidR="00287010" w:rsidRPr="00B276B8" w:rsidRDefault="003E33D2" w:rsidP="003E33D2">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R031</w:t>
            </w:r>
            <w:r w:rsidRPr="00AB1C8D">
              <w:rPr>
                <w:rFonts w:ascii="Times New Roman" w:hAnsi="Times New Roman" w:cs="Times New Roman"/>
                <w:sz w:val="20"/>
                <w:szCs w:val="20"/>
              </w:rPr>
              <w:t>0</w:t>
            </w:r>
          </w:p>
          <w:p w:rsidR="0081601E" w:rsidRPr="00AB1C8D" w:rsidRDefault="00287010" w:rsidP="003E33D2">
            <w:pPr>
              <w:rPr>
                <w:rFonts w:ascii="Times New Roman" w:hAnsi="Times New Roman" w:cs="Times New Roman"/>
                <w:sz w:val="20"/>
                <w:szCs w:val="20"/>
              </w:rPr>
            </w:pPr>
            <w:r w:rsidRPr="00B276B8">
              <w:rPr>
                <w:rFonts w:ascii="Times New Roman" w:hAnsi="Times New Roman" w:cs="Times New Roman"/>
                <w:sz w:val="20"/>
                <w:szCs w:val="20"/>
              </w:rPr>
              <w:t>(A18)</w:t>
            </w:r>
          </w:p>
        </w:tc>
        <w:tc>
          <w:tcPr>
            <w:tcW w:w="0" w:type="auto"/>
            <w:hideMark/>
          </w:tcPr>
          <w:p w:rsidR="0081601E" w:rsidRPr="00AB1C8D" w:rsidRDefault="003E33D2">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81601E" w:rsidRPr="00AB1C8D">
              <w:rPr>
                <w:rFonts w:ascii="Times New Roman" w:hAnsi="Times New Roman" w:cs="Times New Roman"/>
                <w:sz w:val="20"/>
                <w:szCs w:val="20"/>
              </w:rPr>
              <w:t>Contingent liabilities not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p>
        </w:tc>
        <w:tc>
          <w:tcPr>
            <w:tcW w:w="0" w:type="auto"/>
            <w:hideMark/>
          </w:tcPr>
          <w:p w:rsidR="003E33D2" w:rsidRPr="00AB1C8D" w:rsidRDefault="003E33D2">
            <w:pPr>
              <w:rPr>
                <w:rFonts w:ascii="Times New Roman" w:hAnsi="Times New Roman" w:cs="Times New Roman"/>
                <w:sz w:val="20"/>
                <w:szCs w:val="20"/>
              </w:rPr>
            </w:pPr>
            <w:r w:rsidRPr="00AB1C8D">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w:t>
            </w:r>
            <w:r w:rsidR="0081601E" w:rsidRPr="00AB1C8D">
              <w:rPr>
                <w:rFonts w:ascii="Times New Roman" w:hAnsi="Times New Roman" w:cs="Times New Roman"/>
                <w:sz w:val="20"/>
                <w:szCs w:val="20"/>
              </w:rPr>
              <w:t>ontingent liabilities that are not included in those valued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xml:space="preserve"> (</w:t>
            </w:r>
            <w:r w:rsidR="00666DBA" w:rsidRPr="00AB1C8D">
              <w:rPr>
                <w:rFonts w:ascii="Times New Roman" w:hAnsi="Times New Roman" w:cs="Times New Roman"/>
                <w:sz w:val="20"/>
                <w:szCs w:val="20"/>
              </w:rPr>
              <w:t xml:space="preserve">item </w:t>
            </w: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002525F6" w:rsidRPr="00AB1C8D">
              <w:rPr>
                <w:rFonts w:ascii="Times New Roman" w:hAnsi="Times New Roman" w:cs="Times New Roman"/>
                <w:sz w:val="20"/>
                <w:szCs w:val="20"/>
              </w:rPr>
              <w:t>740</w:t>
            </w:r>
            <w:r w:rsidRPr="00AB1C8D">
              <w:rPr>
                <w:rFonts w:ascii="Times New Roman" w:hAnsi="Times New Roman" w:cs="Times New Roman"/>
                <w:sz w:val="20"/>
                <w:szCs w:val="20"/>
              </w:rPr>
              <w:t xml:space="preserve"> of S.02.01.b)</w:t>
            </w:r>
            <w:r w:rsidR="00DA6AC7" w:rsidRPr="00D6377E">
              <w:rPr>
                <w:rFonts w:ascii="Times New Roman" w:hAnsi="Times New Roman" w:cs="Times New Roman"/>
                <w:sz w:val="20"/>
                <w:szCs w:val="20"/>
              </w:rPr>
              <w:t>.</w:t>
            </w:r>
          </w:p>
          <w:p w:rsidR="003E33D2" w:rsidRPr="00AB1C8D" w:rsidRDefault="003E33D2">
            <w:pPr>
              <w:rPr>
                <w:rFonts w:ascii="Times New Roman" w:hAnsi="Times New Roman" w:cs="Times New Roman"/>
                <w:sz w:val="20"/>
                <w:szCs w:val="20"/>
              </w:rPr>
            </w:pPr>
          </w:p>
          <w:p w:rsidR="00163748" w:rsidRPr="00AB1C8D" w:rsidRDefault="003E33D2" w:rsidP="000B7D0C">
            <w:pPr>
              <w:rPr>
                <w:rFonts w:ascii="Times New Roman" w:hAnsi="Times New Roman" w:cs="Times New Roman"/>
                <w:sz w:val="20"/>
                <w:szCs w:val="20"/>
              </w:rPr>
            </w:pPr>
            <w:r w:rsidRPr="00AB1C8D">
              <w:rPr>
                <w:rFonts w:ascii="Times New Roman" w:hAnsi="Times New Roman" w:cs="Times New Roman"/>
                <w:sz w:val="20"/>
                <w:szCs w:val="20"/>
              </w:rPr>
              <w:t xml:space="preserve">This </w:t>
            </w:r>
            <w:r w:rsidR="00EC06FF" w:rsidRPr="00B276B8">
              <w:rPr>
                <w:rFonts w:ascii="Times New Roman" w:hAnsi="Times New Roman" w:cs="Times New Roman"/>
                <w:sz w:val="20"/>
                <w:szCs w:val="20"/>
              </w:rPr>
              <w:t>shall</w:t>
            </w:r>
            <w:r w:rsidRPr="00AB1C8D">
              <w:rPr>
                <w:rFonts w:ascii="Times New Roman" w:hAnsi="Times New Roman" w:cs="Times New Roman"/>
                <w:sz w:val="20"/>
                <w:szCs w:val="20"/>
              </w:rPr>
              <w:t xml:space="preserve"> relate to </w:t>
            </w:r>
            <w:r w:rsidR="00325C41" w:rsidRPr="00AB1C8D">
              <w:rPr>
                <w:rFonts w:ascii="Times New Roman" w:hAnsi="Times New Roman" w:cs="Times New Roman"/>
                <w:sz w:val="20"/>
                <w:szCs w:val="20"/>
              </w:rPr>
              <w:t>Contingent</w:t>
            </w:r>
            <w:r w:rsidR="00163748" w:rsidRPr="00AB1C8D">
              <w:rPr>
                <w:rFonts w:ascii="Times New Roman" w:hAnsi="Times New Roman" w:cs="Times New Roman"/>
                <w:sz w:val="20"/>
                <w:szCs w:val="20"/>
              </w:rPr>
              <w:t xml:space="preserve"> liabilities that cannot be material </w:t>
            </w:r>
            <w:proofErr w:type="gramStart"/>
            <w:r w:rsidR="00163748" w:rsidRPr="00AB1C8D">
              <w:rPr>
                <w:rFonts w:ascii="Times New Roman" w:hAnsi="Times New Roman" w:cs="Times New Roman"/>
                <w:sz w:val="20"/>
                <w:szCs w:val="20"/>
              </w:rPr>
              <w:t>nor</w:t>
            </w:r>
            <w:proofErr w:type="gramEnd"/>
            <w:r w:rsidR="00163748" w:rsidRPr="00AB1C8D">
              <w:rPr>
                <w:rFonts w:ascii="Times New Roman" w:hAnsi="Times New Roman" w:cs="Times New Roman"/>
                <w:sz w:val="20"/>
                <w:szCs w:val="20"/>
              </w:rPr>
              <w:t xml:space="preserve"> </w:t>
            </w:r>
            <w:r w:rsidR="000B7D0C" w:rsidRPr="00AB1C8D">
              <w:rPr>
                <w:rFonts w:ascii="Times New Roman" w:hAnsi="Times New Roman" w:cs="Times New Roman"/>
                <w:sz w:val="20"/>
                <w:szCs w:val="20"/>
              </w:rPr>
              <w:t>reliably estimated</w:t>
            </w:r>
            <w:r w:rsidRPr="00AB1C8D">
              <w:rPr>
                <w:rFonts w:ascii="Times New Roman" w:hAnsi="Times New Roman" w:cs="Times New Roman"/>
                <w:sz w:val="20"/>
                <w:szCs w:val="20"/>
              </w:rPr>
              <w:t>.</w:t>
            </w:r>
          </w:p>
        </w:tc>
      </w:tr>
      <w:tr w:rsidR="007F207E" w:rsidRPr="00B276B8" w:rsidTr="00AB1C8D">
        <w:tc>
          <w:tcPr>
            <w:tcW w:w="0" w:type="auto"/>
            <w:hideMark/>
          </w:tcPr>
          <w:p w:rsidR="00287010" w:rsidRPr="00B276B8" w:rsidRDefault="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123257" w:rsidRPr="00AB1C8D">
              <w:rPr>
                <w:rFonts w:ascii="Times New Roman" w:hAnsi="Times New Roman" w:cs="Times New Roman"/>
                <w:sz w:val="20"/>
                <w:szCs w:val="20"/>
              </w:rPr>
              <w:t>0/</w:t>
            </w:r>
            <w:r w:rsidRPr="00AB1C8D">
              <w:rPr>
                <w:rFonts w:ascii="Times New Roman" w:hAnsi="Times New Roman" w:cs="Times New Roman"/>
                <w:sz w:val="20"/>
                <w:szCs w:val="20"/>
              </w:rPr>
              <w:t>R032</w:t>
            </w:r>
            <w:r w:rsidR="00123257" w:rsidRPr="00AB1C8D">
              <w:rPr>
                <w:rFonts w:ascii="Times New Roman" w:hAnsi="Times New Roman" w:cs="Times New Roman"/>
                <w:sz w:val="20"/>
                <w:szCs w:val="20"/>
              </w:rPr>
              <w:t>0</w:t>
            </w:r>
          </w:p>
          <w:p w:rsidR="0081601E" w:rsidRPr="00AB1C8D" w:rsidRDefault="00287010">
            <w:pPr>
              <w:rPr>
                <w:rFonts w:ascii="Times New Roman" w:hAnsi="Times New Roman" w:cs="Times New Roman"/>
                <w:sz w:val="20"/>
                <w:szCs w:val="20"/>
              </w:rPr>
            </w:pPr>
            <w:r w:rsidRPr="00B276B8">
              <w:rPr>
                <w:rFonts w:ascii="Times New Roman" w:hAnsi="Times New Roman" w:cs="Times New Roman"/>
                <w:sz w:val="20"/>
                <w:szCs w:val="20"/>
              </w:rPr>
              <w:t>(A5)</w:t>
            </w:r>
          </w:p>
        </w:tc>
        <w:tc>
          <w:tcPr>
            <w:tcW w:w="0" w:type="auto"/>
            <w:hideMark/>
          </w:tcPr>
          <w:p w:rsidR="0081601E" w:rsidRPr="00AB1C8D" w:rsidRDefault="00123257">
            <w:pPr>
              <w:rPr>
                <w:rFonts w:ascii="Times New Roman" w:hAnsi="Times New Roman" w:cs="Times New Roman"/>
                <w:sz w:val="20"/>
                <w:szCs w:val="20"/>
              </w:rPr>
            </w:pPr>
            <w:r w:rsidRPr="00AB1C8D">
              <w:rPr>
                <w:rFonts w:ascii="Times New Roman" w:hAnsi="Times New Roman" w:cs="Times New Roman"/>
                <w:sz w:val="20"/>
                <w:szCs w:val="20"/>
              </w:rPr>
              <w:t>Maximum value - Contingent liabilities not in Solvency II Balance Sheet, o</w:t>
            </w:r>
            <w:r w:rsidR="0081601E" w:rsidRPr="00AB1C8D">
              <w:rPr>
                <w:rFonts w:ascii="Times New Roman" w:hAnsi="Times New Roman" w:cs="Times New Roman"/>
                <w:sz w:val="20"/>
                <w:szCs w:val="20"/>
              </w:rPr>
              <w:t xml:space="preserve">f which </w:t>
            </w:r>
            <w:r w:rsidR="00B47928" w:rsidRPr="00AB1C8D">
              <w:rPr>
                <w:rFonts w:ascii="Times New Roman" w:hAnsi="Times New Roman" w:cs="Times New Roman"/>
                <w:sz w:val="20"/>
                <w:szCs w:val="20"/>
              </w:rPr>
              <w:t>contingent liabilities toward entities of the same group</w:t>
            </w:r>
          </w:p>
        </w:tc>
        <w:tc>
          <w:tcPr>
            <w:tcW w:w="0" w:type="auto"/>
            <w:hideMark/>
          </w:tcPr>
          <w:p w:rsidR="00D6377E" w:rsidRPr="00AB1C8D" w:rsidRDefault="00E51AD2" w:rsidP="00E51AD2">
            <w:pPr>
              <w:rPr>
                <w:rFonts w:ascii="Times New Roman" w:hAnsi="Times New Roman" w:cs="Times New Roman"/>
                <w:sz w:val="20"/>
                <w:szCs w:val="20"/>
              </w:rPr>
            </w:pPr>
            <w:r w:rsidRPr="00AB1C8D">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that are not included in those valued in Solvency II Balance Sheet (item C0010/</w:t>
            </w:r>
            <w:r w:rsidR="00F94146" w:rsidRPr="00AB1C8D">
              <w:rPr>
                <w:rFonts w:ascii="Times New Roman" w:hAnsi="Times New Roman" w:cs="Times New Roman"/>
                <w:sz w:val="20"/>
                <w:szCs w:val="20"/>
              </w:rPr>
              <w:t>R0</w:t>
            </w:r>
            <w:r w:rsidR="00EF7205" w:rsidRPr="00AB1C8D">
              <w:rPr>
                <w:rFonts w:ascii="Times New Roman" w:hAnsi="Times New Roman" w:cs="Times New Roman"/>
                <w:sz w:val="20"/>
                <w:szCs w:val="20"/>
              </w:rPr>
              <w:t>740</w:t>
            </w:r>
            <w:r w:rsidRPr="00AB1C8D">
              <w:rPr>
                <w:rFonts w:ascii="Times New Roman" w:hAnsi="Times New Roman" w:cs="Times New Roman"/>
                <w:sz w:val="20"/>
                <w:szCs w:val="20"/>
              </w:rPr>
              <w:t xml:space="preserve"> of S.02.01.b) of which </w:t>
            </w:r>
            <w:r w:rsidR="00B47928" w:rsidRPr="00AB1C8D">
              <w:rPr>
                <w:rFonts w:ascii="Times New Roman" w:hAnsi="Times New Roman" w:cs="Times New Roman"/>
                <w:sz w:val="20"/>
                <w:szCs w:val="20"/>
              </w:rPr>
              <w:t>contingent liabilities toward entities of the same group</w:t>
            </w:r>
            <w:r w:rsidR="00DA6AC7" w:rsidRPr="00B276B8">
              <w:rPr>
                <w:rFonts w:ascii="Times New Roman" w:hAnsi="Times New Roman" w:cs="Times New Roman"/>
                <w:sz w:val="20"/>
                <w:szCs w:val="20"/>
              </w:rPr>
              <w:t>.</w:t>
            </w:r>
          </w:p>
          <w:p w:rsidR="0081601E" w:rsidRPr="00AB1C8D" w:rsidRDefault="0081601E">
            <w:pPr>
              <w:rPr>
                <w:rFonts w:ascii="Times New Roman" w:hAnsi="Times New Roman" w:cs="Times New Roman"/>
                <w:sz w:val="20"/>
                <w:szCs w:val="20"/>
              </w:rPr>
            </w:pPr>
          </w:p>
        </w:tc>
      </w:tr>
      <w:tr w:rsidR="007F207E" w:rsidRPr="00B276B8" w:rsidTr="00AB1C8D">
        <w:tc>
          <w:tcPr>
            <w:tcW w:w="0" w:type="auto"/>
            <w:hideMark/>
          </w:tcPr>
          <w:p w:rsidR="00287010" w:rsidRPr="00B276B8" w:rsidRDefault="00F94146" w:rsidP="00CD1008">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3A3985" w:rsidRPr="00AB1C8D">
              <w:rPr>
                <w:rFonts w:ascii="Times New Roman" w:hAnsi="Times New Roman" w:cs="Times New Roman"/>
                <w:sz w:val="20"/>
                <w:szCs w:val="20"/>
              </w:rPr>
              <w:t>0/</w:t>
            </w:r>
            <w:r w:rsidRPr="00AB1C8D">
              <w:rPr>
                <w:rFonts w:ascii="Times New Roman" w:hAnsi="Times New Roman" w:cs="Times New Roman"/>
                <w:sz w:val="20"/>
                <w:szCs w:val="20"/>
              </w:rPr>
              <w:t>R03</w:t>
            </w:r>
            <w:r w:rsidR="00CD1008" w:rsidRPr="00AB1C8D">
              <w:rPr>
                <w:rFonts w:ascii="Times New Roman" w:hAnsi="Times New Roman" w:cs="Times New Roman"/>
                <w:sz w:val="20"/>
                <w:szCs w:val="20"/>
              </w:rPr>
              <w:t>3</w:t>
            </w:r>
            <w:r w:rsidR="003A3985" w:rsidRPr="00AB1C8D">
              <w:rPr>
                <w:rFonts w:ascii="Times New Roman" w:hAnsi="Times New Roman" w:cs="Times New Roman"/>
                <w:sz w:val="20"/>
                <w:szCs w:val="20"/>
              </w:rPr>
              <w:t>0</w:t>
            </w:r>
          </w:p>
          <w:p w:rsidR="00287010" w:rsidRPr="00B276B8" w:rsidRDefault="00287010" w:rsidP="00CD1008">
            <w:pPr>
              <w:rPr>
                <w:rFonts w:ascii="Times New Roman" w:hAnsi="Times New Roman" w:cs="Times New Roman"/>
                <w:sz w:val="20"/>
                <w:szCs w:val="20"/>
              </w:rPr>
            </w:pPr>
            <w:r w:rsidRPr="00B276B8">
              <w:rPr>
                <w:rFonts w:ascii="Times New Roman" w:hAnsi="Times New Roman" w:cs="Times New Roman"/>
                <w:sz w:val="20"/>
                <w:szCs w:val="20"/>
              </w:rPr>
              <w:t>(A19)</w:t>
            </w:r>
          </w:p>
          <w:p w:rsidR="0081601E" w:rsidRPr="00AB1C8D" w:rsidRDefault="0081601E" w:rsidP="00CD1008">
            <w:pPr>
              <w:rPr>
                <w:rFonts w:ascii="Times New Roman" w:hAnsi="Times New Roman" w:cs="Times New Roman"/>
                <w:sz w:val="20"/>
                <w:szCs w:val="20"/>
              </w:rPr>
            </w:pPr>
          </w:p>
        </w:tc>
        <w:tc>
          <w:tcPr>
            <w:tcW w:w="0" w:type="auto"/>
            <w:hideMark/>
          </w:tcPr>
          <w:p w:rsidR="0081601E" w:rsidRPr="00AB1C8D" w:rsidRDefault="003A3985">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81601E" w:rsidRPr="00AB1C8D">
              <w:rPr>
                <w:rFonts w:ascii="Times New Roman" w:hAnsi="Times New Roman" w:cs="Times New Roman"/>
                <w:sz w:val="20"/>
                <w:szCs w:val="20"/>
              </w:rPr>
              <w:t>Contingent liabilities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xml:space="preserve"> </w:t>
            </w:r>
          </w:p>
        </w:tc>
        <w:tc>
          <w:tcPr>
            <w:tcW w:w="0" w:type="auto"/>
            <w:hideMark/>
          </w:tcPr>
          <w:p w:rsidR="00D6377E" w:rsidRPr="00B276B8" w:rsidRDefault="003A3985">
            <w:pPr>
              <w:rPr>
                <w:rFonts w:ascii="Times New Roman" w:hAnsi="Times New Roman" w:cs="Times New Roman"/>
                <w:sz w:val="20"/>
                <w:szCs w:val="20"/>
              </w:rPr>
            </w:pPr>
            <w:r w:rsidRPr="00AB1C8D">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w:t>
            </w:r>
            <w:r w:rsidR="0081601E" w:rsidRPr="00AB1C8D">
              <w:rPr>
                <w:rFonts w:ascii="Times New Roman" w:hAnsi="Times New Roman" w:cs="Times New Roman"/>
                <w:sz w:val="20"/>
                <w:szCs w:val="20"/>
              </w:rPr>
              <w:t>ontingent liabilities that are valued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but without probability-weighting of future cash flows</w:t>
            </w:r>
            <w:r w:rsidR="00DA6AC7" w:rsidRPr="00B276B8">
              <w:rPr>
                <w:rFonts w:ascii="Times New Roman" w:hAnsi="Times New Roman" w:cs="Times New Roman"/>
                <w:sz w:val="20"/>
                <w:szCs w:val="20"/>
              </w:rPr>
              <w:t>.</w:t>
            </w:r>
          </w:p>
          <w:p w:rsidR="003A3985" w:rsidRPr="00AB1C8D" w:rsidRDefault="003A3985">
            <w:pPr>
              <w:rPr>
                <w:rFonts w:ascii="Times New Roman" w:hAnsi="Times New Roman" w:cs="Times New Roman"/>
                <w:sz w:val="20"/>
                <w:szCs w:val="20"/>
              </w:rPr>
            </w:pPr>
          </w:p>
        </w:tc>
      </w:tr>
      <w:tr w:rsidR="00EA29D6" w:rsidRPr="00B276B8" w:rsidTr="00AB1C8D">
        <w:tc>
          <w:tcPr>
            <w:tcW w:w="0" w:type="auto"/>
            <w:hideMark/>
          </w:tcPr>
          <w:p w:rsidR="00EA29D6" w:rsidRPr="00AB1C8D" w:rsidRDefault="00F94146" w:rsidP="00F94146">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EA29D6" w:rsidRPr="00AB1C8D">
              <w:rPr>
                <w:rFonts w:ascii="Times New Roman" w:hAnsi="Times New Roman" w:cs="Times New Roman"/>
                <w:sz w:val="20"/>
                <w:szCs w:val="20"/>
              </w:rPr>
              <w:t>0/</w:t>
            </w:r>
            <w:r w:rsidRPr="00AB1C8D">
              <w:rPr>
                <w:rFonts w:ascii="Times New Roman" w:hAnsi="Times New Roman" w:cs="Times New Roman"/>
                <w:sz w:val="20"/>
                <w:szCs w:val="20"/>
              </w:rPr>
              <w:t>R0400</w:t>
            </w:r>
          </w:p>
        </w:tc>
        <w:tc>
          <w:tcPr>
            <w:tcW w:w="0" w:type="auto"/>
            <w:hideMark/>
          </w:tcPr>
          <w:p w:rsidR="00EA29D6" w:rsidRPr="00AB1C8D" w:rsidRDefault="00EA29D6">
            <w:pPr>
              <w:rPr>
                <w:rFonts w:ascii="Times New Roman" w:hAnsi="Times New Roman" w:cs="Times New Roman"/>
                <w:sz w:val="20"/>
                <w:szCs w:val="20"/>
              </w:rPr>
            </w:pPr>
            <w:r w:rsidRPr="00AB1C8D">
              <w:rPr>
                <w:rFonts w:ascii="Times New Roman" w:hAnsi="Times New Roman" w:cs="Times New Roman"/>
                <w:sz w:val="20"/>
                <w:szCs w:val="20"/>
              </w:rPr>
              <w:t>Maximum value - Total Contingent liabilities</w:t>
            </w:r>
          </w:p>
        </w:tc>
        <w:tc>
          <w:tcPr>
            <w:tcW w:w="0" w:type="auto"/>
            <w:hideMark/>
          </w:tcPr>
          <w:p w:rsidR="00D6377E" w:rsidRPr="00AB1C8D" w:rsidRDefault="00EA29D6" w:rsidP="00EA29D6">
            <w:pPr>
              <w:rPr>
                <w:rFonts w:ascii="Times New Roman" w:hAnsi="Times New Roman" w:cs="Times New Roman"/>
                <w:sz w:val="20"/>
                <w:szCs w:val="20"/>
              </w:rPr>
            </w:pPr>
            <w:r w:rsidRPr="00AB1C8D">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that are valued in Solvency II Balance Sheet, but without probability-weighting of future cash flows</w:t>
            </w:r>
            <w:r w:rsidR="00140C39" w:rsidRPr="00AB1C8D">
              <w:rPr>
                <w:rFonts w:ascii="Times New Roman" w:hAnsi="Times New Roman" w:cs="Times New Roman"/>
                <w:sz w:val="20"/>
                <w:szCs w:val="20"/>
              </w:rPr>
              <w:t>.</w:t>
            </w:r>
          </w:p>
          <w:p w:rsidR="00EA29D6" w:rsidRPr="00AB1C8D" w:rsidRDefault="00EA29D6">
            <w:pPr>
              <w:rPr>
                <w:rFonts w:ascii="Times New Roman" w:hAnsi="Times New Roman" w:cs="Times New Roman"/>
                <w:sz w:val="20"/>
                <w:szCs w:val="20"/>
              </w:rPr>
            </w:pPr>
          </w:p>
        </w:tc>
      </w:tr>
      <w:tr w:rsidR="007F207E" w:rsidRPr="00B276B8" w:rsidTr="00AB1C8D">
        <w:tc>
          <w:tcPr>
            <w:tcW w:w="0" w:type="auto"/>
            <w:hideMark/>
          </w:tcPr>
          <w:p w:rsidR="00287010" w:rsidRPr="00B276B8" w:rsidRDefault="00F94146" w:rsidP="00B64F94">
            <w:pPr>
              <w:rPr>
                <w:rFonts w:ascii="Times New Roman" w:hAnsi="Times New Roman" w:cs="Times New Roman"/>
                <w:sz w:val="20"/>
                <w:szCs w:val="20"/>
              </w:rPr>
            </w:pPr>
            <w:r w:rsidRPr="00AB1C8D">
              <w:rPr>
                <w:rFonts w:ascii="Times New Roman" w:hAnsi="Times New Roman" w:cs="Times New Roman"/>
                <w:sz w:val="20"/>
                <w:szCs w:val="20"/>
              </w:rPr>
              <w:t>C0</w:t>
            </w:r>
            <w:r w:rsidR="001079A1" w:rsidRPr="00B276B8">
              <w:rPr>
                <w:rFonts w:ascii="Times New Roman" w:hAnsi="Times New Roman" w:cs="Times New Roman"/>
                <w:sz w:val="20"/>
                <w:szCs w:val="20"/>
              </w:rPr>
              <w:t>02</w:t>
            </w:r>
            <w:r w:rsidR="00B64F94" w:rsidRPr="00AB1C8D">
              <w:rPr>
                <w:rFonts w:ascii="Times New Roman" w:hAnsi="Times New Roman" w:cs="Times New Roman"/>
                <w:sz w:val="20"/>
                <w:szCs w:val="20"/>
              </w:rPr>
              <w:t>0/</w:t>
            </w:r>
            <w:r w:rsidRPr="00AB1C8D">
              <w:rPr>
                <w:rFonts w:ascii="Times New Roman" w:hAnsi="Times New Roman" w:cs="Times New Roman"/>
                <w:sz w:val="20"/>
                <w:szCs w:val="20"/>
              </w:rPr>
              <w:t>R0</w:t>
            </w:r>
            <w:r w:rsidR="002E5997" w:rsidRPr="00AB1C8D">
              <w:rPr>
                <w:rFonts w:ascii="Times New Roman" w:hAnsi="Times New Roman" w:cs="Times New Roman"/>
                <w:sz w:val="20"/>
                <w:szCs w:val="20"/>
              </w:rPr>
              <w:t>33</w:t>
            </w:r>
            <w:r w:rsidR="00B64F94" w:rsidRPr="00AB1C8D">
              <w:rPr>
                <w:rFonts w:ascii="Times New Roman" w:hAnsi="Times New Roman" w:cs="Times New Roman"/>
                <w:sz w:val="20"/>
                <w:szCs w:val="20"/>
              </w:rPr>
              <w:t>0</w:t>
            </w:r>
          </w:p>
          <w:p w:rsidR="0081601E" w:rsidRPr="00AB1C8D" w:rsidRDefault="00287010" w:rsidP="00B64F94">
            <w:pPr>
              <w:rPr>
                <w:rFonts w:ascii="Times New Roman" w:hAnsi="Times New Roman" w:cs="Times New Roman"/>
                <w:sz w:val="20"/>
                <w:szCs w:val="20"/>
              </w:rPr>
            </w:pPr>
            <w:r w:rsidRPr="00B276B8">
              <w:rPr>
                <w:rFonts w:ascii="Times New Roman" w:hAnsi="Times New Roman" w:cs="Times New Roman"/>
                <w:sz w:val="20"/>
                <w:szCs w:val="20"/>
              </w:rPr>
              <w:t>(B19)</w:t>
            </w:r>
          </w:p>
        </w:tc>
        <w:tc>
          <w:tcPr>
            <w:tcW w:w="0" w:type="auto"/>
            <w:hideMark/>
          </w:tcPr>
          <w:p w:rsidR="0081601E"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B64F94" w:rsidRPr="00AB1C8D">
              <w:rPr>
                <w:rFonts w:ascii="Times New Roman" w:hAnsi="Times New Roman" w:cs="Times New Roman"/>
                <w:sz w:val="20"/>
                <w:szCs w:val="20"/>
              </w:rPr>
              <w:t xml:space="preserve">- </w:t>
            </w:r>
            <w:r w:rsidR="0081601E" w:rsidRPr="00AB1C8D">
              <w:rPr>
                <w:rFonts w:ascii="Times New Roman" w:hAnsi="Times New Roman" w:cs="Times New Roman"/>
                <w:sz w:val="20"/>
                <w:szCs w:val="20"/>
              </w:rPr>
              <w:t>Contingent liabilities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p>
        </w:tc>
        <w:tc>
          <w:tcPr>
            <w:tcW w:w="0" w:type="auto"/>
            <w:hideMark/>
          </w:tcPr>
          <w:p w:rsidR="00B06D2C"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Solvency II v</w:t>
            </w:r>
            <w:r w:rsidR="00B06D2C" w:rsidRPr="00AB1C8D">
              <w:rPr>
                <w:rFonts w:ascii="Times New Roman" w:hAnsi="Times New Roman" w:cs="Times New Roman"/>
                <w:sz w:val="20"/>
                <w:szCs w:val="20"/>
              </w:rPr>
              <w:t>alue of the contingent liabilities in Solvency II Balance Sheet</w:t>
            </w:r>
            <w:r w:rsidR="00B06D2C" w:rsidRPr="00AB1C8D" w:rsidDel="00B06D2C">
              <w:rPr>
                <w:rFonts w:ascii="Times New Roman" w:hAnsi="Times New Roman" w:cs="Times New Roman"/>
                <w:sz w:val="20"/>
                <w:szCs w:val="20"/>
              </w:rPr>
              <w:t xml:space="preserve"> </w:t>
            </w:r>
            <w:r w:rsidR="00B06D2C" w:rsidRPr="00AB1C8D">
              <w:rPr>
                <w:rFonts w:ascii="Times New Roman" w:hAnsi="Times New Roman" w:cs="Times New Roman"/>
                <w:sz w:val="20"/>
                <w:szCs w:val="20"/>
              </w:rPr>
              <w:t xml:space="preserve">for which a value in item </w:t>
            </w:r>
            <w:r w:rsidR="00610374" w:rsidRPr="00AB1C8D">
              <w:rPr>
                <w:rFonts w:ascii="Times New Roman" w:hAnsi="Times New Roman" w:cs="Times New Roman"/>
                <w:sz w:val="20"/>
                <w:szCs w:val="20"/>
              </w:rPr>
              <w:t>C00</w:t>
            </w:r>
            <w:r w:rsidR="00D6377E" w:rsidRPr="00AB1C8D">
              <w:rPr>
                <w:rFonts w:ascii="Times New Roman" w:hAnsi="Times New Roman" w:cs="Times New Roman"/>
                <w:sz w:val="20"/>
                <w:szCs w:val="20"/>
              </w:rPr>
              <w:t>10</w:t>
            </w:r>
            <w:r w:rsidR="00610374" w:rsidRPr="00AB1C8D">
              <w:rPr>
                <w:rFonts w:ascii="Times New Roman" w:hAnsi="Times New Roman" w:cs="Times New Roman"/>
                <w:sz w:val="20"/>
                <w:szCs w:val="20"/>
              </w:rPr>
              <w:t>/R03</w:t>
            </w:r>
            <w:r w:rsidR="00752748" w:rsidRPr="00AB1C8D">
              <w:rPr>
                <w:rFonts w:ascii="Times New Roman" w:hAnsi="Times New Roman" w:cs="Times New Roman"/>
                <w:sz w:val="20"/>
                <w:szCs w:val="20"/>
              </w:rPr>
              <w:t>3</w:t>
            </w:r>
            <w:r w:rsidR="00610374" w:rsidRPr="00AB1C8D">
              <w:rPr>
                <w:rFonts w:ascii="Times New Roman" w:hAnsi="Times New Roman" w:cs="Times New Roman"/>
                <w:sz w:val="20"/>
                <w:szCs w:val="20"/>
              </w:rPr>
              <w:t>0</w:t>
            </w:r>
            <w:r w:rsidR="000D035C" w:rsidRPr="00AB1C8D">
              <w:rPr>
                <w:rFonts w:ascii="Times New Roman" w:hAnsi="Times New Roman" w:cs="Times New Roman"/>
                <w:sz w:val="20"/>
                <w:szCs w:val="20"/>
              </w:rPr>
              <w:t xml:space="preserve"> </w:t>
            </w:r>
            <w:r w:rsidR="002C49F7" w:rsidRPr="00AB1C8D">
              <w:rPr>
                <w:rFonts w:ascii="Times New Roman" w:hAnsi="Times New Roman" w:cs="Times New Roman"/>
                <w:sz w:val="20"/>
                <w:szCs w:val="20"/>
              </w:rPr>
              <w:t xml:space="preserve">in S.03.01.b </w:t>
            </w:r>
            <w:r w:rsidR="00B06D2C" w:rsidRPr="00AB1C8D">
              <w:rPr>
                <w:rFonts w:ascii="Times New Roman" w:hAnsi="Times New Roman" w:cs="Times New Roman"/>
                <w:sz w:val="20"/>
                <w:szCs w:val="20"/>
              </w:rPr>
              <w:t>was reported</w:t>
            </w:r>
            <w:r w:rsidR="00467A23" w:rsidRPr="00D6377E">
              <w:rPr>
                <w:rFonts w:ascii="Times New Roman" w:hAnsi="Times New Roman" w:cs="Times New Roman"/>
                <w:sz w:val="20"/>
                <w:szCs w:val="20"/>
              </w:rPr>
              <w:t>.</w:t>
            </w:r>
          </w:p>
          <w:p w:rsidR="00A20526" w:rsidRPr="00AB1C8D" w:rsidRDefault="00A20526">
            <w:pPr>
              <w:rPr>
                <w:rFonts w:ascii="Times New Roman" w:hAnsi="Times New Roman" w:cs="Times New Roman"/>
                <w:sz w:val="20"/>
                <w:szCs w:val="20"/>
              </w:rPr>
            </w:pPr>
          </w:p>
          <w:p w:rsidR="0081601E" w:rsidRPr="00AB1C8D" w:rsidRDefault="008248FA">
            <w:pPr>
              <w:rPr>
                <w:rFonts w:ascii="Times New Roman" w:hAnsi="Times New Roman" w:cs="Times New Roman"/>
                <w:sz w:val="20"/>
                <w:szCs w:val="20"/>
              </w:rPr>
            </w:pPr>
            <w:r w:rsidRPr="00AB1C8D">
              <w:rPr>
                <w:rFonts w:ascii="Times New Roman" w:hAnsi="Times New Roman" w:cs="Times New Roman"/>
                <w:sz w:val="20"/>
                <w:szCs w:val="20"/>
              </w:rPr>
              <w:t>I</w:t>
            </w:r>
            <w:r w:rsidR="00467A23" w:rsidRPr="00B276B8">
              <w:rPr>
                <w:rFonts w:ascii="Times New Roman" w:hAnsi="Times New Roman" w:cs="Times New Roman"/>
                <w:sz w:val="20"/>
                <w:szCs w:val="20"/>
              </w:rPr>
              <w:t>f this value is lower than C0010/R0740 in S.02.01.b</w:t>
            </w:r>
            <w:r w:rsidRPr="00AB1C8D">
              <w:rPr>
                <w:rFonts w:ascii="Times New Roman" w:hAnsi="Times New Roman" w:cs="Times New Roman"/>
                <w:sz w:val="20"/>
                <w:szCs w:val="20"/>
              </w:rPr>
              <w:t xml:space="preserve"> an explanation</w:t>
            </w:r>
            <w:r w:rsidR="00AE7EF9" w:rsidRPr="00AB1C8D">
              <w:rPr>
                <w:rFonts w:ascii="Times New Roman" w:hAnsi="Times New Roman" w:cs="Times New Roman"/>
                <w:sz w:val="20"/>
                <w:szCs w:val="20"/>
              </w:rPr>
              <w:t xml:space="preserve"> </w:t>
            </w:r>
            <w:r w:rsidR="00EC06FF" w:rsidRPr="00B276B8">
              <w:rPr>
                <w:rFonts w:ascii="Times New Roman" w:hAnsi="Times New Roman" w:cs="Times New Roman"/>
                <w:sz w:val="20"/>
                <w:szCs w:val="20"/>
              </w:rPr>
              <w:t>shall</w:t>
            </w:r>
            <w:r w:rsidR="00AE7EF9" w:rsidRPr="00AB1C8D">
              <w:rPr>
                <w:rFonts w:ascii="Times New Roman" w:hAnsi="Times New Roman" w:cs="Times New Roman"/>
                <w:sz w:val="20"/>
                <w:szCs w:val="20"/>
              </w:rPr>
              <w:t xml:space="preserve"> be provided </w:t>
            </w:r>
            <w:r w:rsidRPr="00AB1C8D">
              <w:rPr>
                <w:rFonts w:ascii="Times New Roman" w:hAnsi="Times New Roman" w:cs="Times New Roman"/>
                <w:sz w:val="20"/>
                <w:szCs w:val="20"/>
              </w:rPr>
              <w:t>in the narrative reporting.</w:t>
            </w:r>
          </w:p>
        </w:tc>
      </w:tr>
    </w:tbl>
    <w:p w:rsidR="00BB7862" w:rsidRPr="00AB1C8D" w:rsidRDefault="00BB7862">
      <w:pPr>
        <w:rPr>
          <w:rFonts w:ascii="Times New Roman" w:hAnsi="Times New Roman" w:cs="Times New Roman"/>
          <w:sz w:val="20"/>
          <w:szCs w:val="20"/>
        </w:rPr>
      </w:pPr>
    </w:p>
    <w:sectPr w:rsidR="00BB7862" w:rsidRPr="00AB1C8D" w:rsidSect="00D9667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2A5" w:rsidRDefault="00F372A5" w:rsidP="00603C6B">
      <w:pPr>
        <w:spacing w:after="0" w:line="240" w:lineRule="auto"/>
      </w:pPr>
      <w:r>
        <w:separator/>
      </w:r>
    </w:p>
  </w:endnote>
  <w:endnote w:type="continuationSeparator" w:id="0">
    <w:p w:rsidR="00F372A5" w:rsidRDefault="00F372A5" w:rsidP="00603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694942"/>
      <w:docPartObj>
        <w:docPartGallery w:val="Page Numbers (Bottom of Page)"/>
        <w:docPartUnique/>
      </w:docPartObj>
    </w:sdtPr>
    <w:sdtEndPr>
      <w:rPr>
        <w:noProof/>
      </w:rPr>
    </w:sdtEndPr>
    <w:sdtContent>
      <w:p w:rsidR="00603C6B" w:rsidRDefault="00A5650D">
        <w:pPr>
          <w:pStyle w:val="Footer"/>
          <w:jc w:val="center"/>
        </w:pPr>
        <w:r>
          <w:fldChar w:fldCharType="begin"/>
        </w:r>
        <w:r w:rsidR="00603C6B">
          <w:instrText xml:space="preserve"> PAGE   \* MERGEFORMAT </w:instrText>
        </w:r>
        <w:r>
          <w:fldChar w:fldCharType="separate"/>
        </w:r>
        <w:r w:rsidR="0069329E">
          <w:rPr>
            <w:noProof/>
          </w:rPr>
          <w:t>1</w:t>
        </w:r>
        <w:r>
          <w:rPr>
            <w:noProof/>
          </w:rPr>
          <w:fldChar w:fldCharType="end"/>
        </w:r>
      </w:p>
    </w:sdtContent>
  </w:sdt>
  <w:p w:rsidR="00603C6B" w:rsidRDefault="00603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2A5" w:rsidRDefault="00F372A5" w:rsidP="00603C6B">
      <w:pPr>
        <w:spacing w:after="0" w:line="240" w:lineRule="auto"/>
      </w:pPr>
      <w:r>
        <w:separator/>
      </w:r>
    </w:p>
  </w:footnote>
  <w:footnote w:type="continuationSeparator" w:id="0">
    <w:p w:rsidR="00F372A5" w:rsidRDefault="00F372A5" w:rsidP="00603C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01E"/>
    <w:rsid w:val="00023A9F"/>
    <w:rsid w:val="00024301"/>
    <w:rsid w:val="0004372E"/>
    <w:rsid w:val="00072A8B"/>
    <w:rsid w:val="00092AB1"/>
    <w:rsid w:val="000B7D0C"/>
    <w:rsid w:val="000C43EE"/>
    <w:rsid w:val="000D035C"/>
    <w:rsid w:val="000D5577"/>
    <w:rsid w:val="000F0588"/>
    <w:rsid w:val="00107354"/>
    <w:rsid w:val="001079A1"/>
    <w:rsid w:val="00121E30"/>
    <w:rsid w:val="00123257"/>
    <w:rsid w:val="00140C39"/>
    <w:rsid w:val="00163748"/>
    <w:rsid w:val="00170865"/>
    <w:rsid w:val="0017106D"/>
    <w:rsid w:val="00174EAE"/>
    <w:rsid w:val="001758F5"/>
    <w:rsid w:val="001A7774"/>
    <w:rsid w:val="001B2379"/>
    <w:rsid w:val="001B61CD"/>
    <w:rsid w:val="00201C51"/>
    <w:rsid w:val="002075BF"/>
    <w:rsid w:val="00222C26"/>
    <w:rsid w:val="002525F6"/>
    <w:rsid w:val="002540E8"/>
    <w:rsid w:val="00265320"/>
    <w:rsid w:val="00287010"/>
    <w:rsid w:val="00294969"/>
    <w:rsid w:val="002B51E5"/>
    <w:rsid w:val="002B71B1"/>
    <w:rsid w:val="002C49F7"/>
    <w:rsid w:val="002D0341"/>
    <w:rsid w:val="002E3651"/>
    <w:rsid w:val="002E5997"/>
    <w:rsid w:val="002F2E42"/>
    <w:rsid w:val="002F35FF"/>
    <w:rsid w:val="00302FFE"/>
    <w:rsid w:val="003074AB"/>
    <w:rsid w:val="00311372"/>
    <w:rsid w:val="00311E62"/>
    <w:rsid w:val="003134CD"/>
    <w:rsid w:val="00325C41"/>
    <w:rsid w:val="003532BE"/>
    <w:rsid w:val="00355BBA"/>
    <w:rsid w:val="00366D15"/>
    <w:rsid w:val="00370927"/>
    <w:rsid w:val="003A3985"/>
    <w:rsid w:val="003C5B37"/>
    <w:rsid w:val="003E33D2"/>
    <w:rsid w:val="003E3476"/>
    <w:rsid w:val="003F4250"/>
    <w:rsid w:val="003F6FE9"/>
    <w:rsid w:val="004102B5"/>
    <w:rsid w:val="00412204"/>
    <w:rsid w:val="004267F8"/>
    <w:rsid w:val="00430C47"/>
    <w:rsid w:val="0044183B"/>
    <w:rsid w:val="00467A23"/>
    <w:rsid w:val="00493C71"/>
    <w:rsid w:val="004E4041"/>
    <w:rsid w:val="004E7B49"/>
    <w:rsid w:val="005329AC"/>
    <w:rsid w:val="0054527B"/>
    <w:rsid w:val="00556D12"/>
    <w:rsid w:val="00564FBA"/>
    <w:rsid w:val="00567CEA"/>
    <w:rsid w:val="00584BA1"/>
    <w:rsid w:val="0059411E"/>
    <w:rsid w:val="005B692B"/>
    <w:rsid w:val="005C2604"/>
    <w:rsid w:val="005C4248"/>
    <w:rsid w:val="005D474D"/>
    <w:rsid w:val="005E082E"/>
    <w:rsid w:val="00603C6B"/>
    <w:rsid w:val="00610374"/>
    <w:rsid w:val="006179C6"/>
    <w:rsid w:val="00666DBA"/>
    <w:rsid w:val="0069329E"/>
    <w:rsid w:val="00697143"/>
    <w:rsid w:val="006975ED"/>
    <w:rsid w:val="00697731"/>
    <w:rsid w:val="006A2802"/>
    <w:rsid w:val="006A3A50"/>
    <w:rsid w:val="006B056B"/>
    <w:rsid w:val="006C7058"/>
    <w:rsid w:val="006E56EC"/>
    <w:rsid w:val="006F220F"/>
    <w:rsid w:val="0071442F"/>
    <w:rsid w:val="00720230"/>
    <w:rsid w:val="00752748"/>
    <w:rsid w:val="00761693"/>
    <w:rsid w:val="00782CAC"/>
    <w:rsid w:val="00793239"/>
    <w:rsid w:val="00797D1D"/>
    <w:rsid w:val="007C004A"/>
    <w:rsid w:val="007C1946"/>
    <w:rsid w:val="007F207E"/>
    <w:rsid w:val="0081601E"/>
    <w:rsid w:val="0082280F"/>
    <w:rsid w:val="008248FA"/>
    <w:rsid w:val="008329CD"/>
    <w:rsid w:val="00832F04"/>
    <w:rsid w:val="0085790C"/>
    <w:rsid w:val="00892105"/>
    <w:rsid w:val="008B6498"/>
    <w:rsid w:val="0090797D"/>
    <w:rsid w:val="009162BF"/>
    <w:rsid w:val="009350D6"/>
    <w:rsid w:val="00987A31"/>
    <w:rsid w:val="0099203F"/>
    <w:rsid w:val="009A0FDF"/>
    <w:rsid w:val="009A2C83"/>
    <w:rsid w:val="009B177F"/>
    <w:rsid w:val="009B3CB4"/>
    <w:rsid w:val="009C42A8"/>
    <w:rsid w:val="009C5165"/>
    <w:rsid w:val="00A16F09"/>
    <w:rsid w:val="00A17242"/>
    <w:rsid w:val="00A20499"/>
    <w:rsid w:val="00A20526"/>
    <w:rsid w:val="00A24456"/>
    <w:rsid w:val="00A254FD"/>
    <w:rsid w:val="00A3231D"/>
    <w:rsid w:val="00A432A5"/>
    <w:rsid w:val="00A43CFD"/>
    <w:rsid w:val="00A55C52"/>
    <w:rsid w:val="00A5650D"/>
    <w:rsid w:val="00A749C8"/>
    <w:rsid w:val="00AB1C8D"/>
    <w:rsid w:val="00AE5F17"/>
    <w:rsid w:val="00AE7118"/>
    <w:rsid w:val="00AE7EF9"/>
    <w:rsid w:val="00AF2958"/>
    <w:rsid w:val="00B06D2C"/>
    <w:rsid w:val="00B14C29"/>
    <w:rsid w:val="00B276B8"/>
    <w:rsid w:val="00B43A52"/>
    <w:rsid w:val="00B47928"/>
    <w:rsid w:val="00B47B1F"/>
    <w:rsid w:val="00B53197"/>
    <w:rsid w:val="00B64DB7"/>
    <w:rsid w:val="00B64F94"/>
    <w:rsid w:val="00B84C39"/>
    <w:rsid w:val="00B87EAA"/>
    <w:rsid w:val="00BB7862"/>
    <w:rsid w:val="00BC6EDA"/>
    <w:rsid w:val="00BE0F16"/>
    <w:rsid w:val="00BE2AC0"/>
    <w:rsid w:val="00BE35A1"/>
    <w:rsid w:val="00C45269"/>
    <w:rsid w:val="00C5342F"/>
    <w:rsid w:val="00C74B3D"/>
    <w:rsid w:val="00C919FC"/>
    <w:rsid w:val="00CB6770"/>
    <w:rsid w:val="00CC3B16"/>
    <w:rsid w:val="00CC44FD"/>
    <w:rsid w:val="00CD1008"/>
    <w:rsid w:val="00CF29D9"/>
    <w:rsid w:val="00CF45E5"/>
    <w:rsid w:val="00CF5B5B"/>
    <w:rsid w:val="00D0545B"/>
    <w:rsid w:val="00D10BB0"/>
    <w:rsid w:val="00D21D2E"/>
    <w:rsid w:val="00D6377E"/>
    <w:rsid w:val="00D64EE9"/>
    <w:rsid w:val="00D7738D"/>
    <w:rsid w:val="00D900F2"/>
    <w:rsid w:val="00D96678"/>
    <w:rsid w:val="00DA6AC7"/>
    <w:rsid w:val="00E311A8"/>
    <w:rsid w:val="00E51AD2"/>
    <w:rsid w:val="00E540FF"/>
    <w:rsid w:val="00E5480B"/>
    <w:rsid w:val="00E730F1"/>
    <w:rsid w:val="00E748EE"/>
    <w:rsid w:val="00E76C2C"/>
    <w:rsid w:val="00E81326"/>
    <w:rsid w:val="00EA29D6"/>
    <w:rsid w:val="00EA7403"/>
    <w:rsid w:val="00EC06FF"/>
    <w:rsid w:val="00EC646D"/>
    <w:rsid w:val="00EF7205"/>
    <w:rsid w:val="00F13B43"/>
    <w:rsid w:val="00F16B08"/>
    <w:rsid w:val="00F372A5"/>
    <w:rsid w:val="00F45E28"/>
    <w:rsid w:val="00F4693F"/>
    <w:rsid w:val="00F70BB3"/>
    <w:rsid w:val="00F71517"/>
    <w:rsid w:val="00F94146"/>
    <w:rsid w:val="00F962FC"/>
    <w:rsid w:val="00FB2FC6"/>
    <w:rsid w:val="00FE78C6"/>
    <w:rsid w:val="00FF0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character" w:customStyle="1" w:styleId="hvr">
    <w:name w:val="hvr"/>
    <w:basedOn w:val="DefaultParagraphFont"/>
    <w:rsid w:val="00B43A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character" w:customStyle="1" w:styleId="hvr">
    <w:name w:val="hvr"/>
    <w:basedOn w:val="DefaultParagraphFont"/>
    <w:rsid w:val="00B43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94791">
      <w:bodyDiv w:val="1"/>
      <w:marLeft w:val="0"/>
      <w:marRight w:val="0"/>
      <w:marTop w:val="0"/>
      <w:marBottom w:val="0"/>
      <w:divBdr>
        <w:top w:val="none" w:sz="0" w:space="0" w:color="auto"/>
        <w:left w:val="none" w:sz="0" w:space="0" w:color="auto"/>
        <w:bottom w:val="none" w:sz="0" w:space="0" w:color="auto"/>
        <w:right w:val="none" w:sz="0" w:space="0" w:color="auto"/>
      </w:divBdr>
    </w:div>
    <w:div w:id="700477987">
      <w:bodyDiv w:val="1"/>
      <w:marLeft w:val="0"/>
      <w:marRight w:val="0"/>
      <w:marTop w:val="0"/>
      <w:marBottom w:val="0"/>
      <w:divBdr>
        <w:top w:val="none" w:sz="0" w:space="0" w:color="auto"/>
        <w:left w:val="none" w:sz="0" w:space="0" w:color="auto"/>
        <w:bottom w:val="none" w:sz="0" w:space="0" w:color="auto"/>
        <w:right w:val="none" w:sz="0" w:space="0" w:color="auto"/>
      </w:divBdr>
    </w:div>
    <w:div w:id="138013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F9E2B-601F-4070-8393-16FB65B0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1679</Words>
  <Characters>9571</Characters>
  <Application>Microsoft Office Word</Application>
  <DocSecurity>0</DocSecurity>
  <Lines>79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EIOPA</Company>
  <LinksUpToDate>false</LinksUpToDate>
  <CharactersWithSpaces>11228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cp:lastPrinted>2014-08-01T10:16:00Z</cp:lastPrinted>
  <dcterms:created xsi:type="dcterms:W3CDTF">2014-11-05T10:59:00Z</dcterms:created>
  <dcterms:modified xsi:type="dcterms:W3CDTF">2014-11-21T10:28:00Z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-1041319461</vt:i4>
  </property>
  <property fmtid="{D5CDD505-2E9C-101B-9397-08002B2CF9AE}" pid="4" name="_EmailSubject">
    <vt:lpwstr>to check</vt:lpwstr>
  </property>
  <property fmtid="{D5CDD505-2E9C-101B-9397-08002B2CF9AE}" pid="5" name="_AuthorEmail">
    <vt:lpwstr>Mihai.Cracea@ext.eiopa.europa.eu</vt:lpwstr>
  </property>
  <property fmtid="{D5CDD505-2E9C-101B-9397-08002B2CF9AE}" pid="6" name="_AuthorEmailDisplayName">
    <vt:lpwstr>Mihai Cracea (EXT)</vt:lpwstr>
  </property>
  <property fmtid="{D5CDD505-2E9C-101B-9397-08002B2CF9AE}" pid="7" name="_PreviousAdHocReviewCycleID">
    <vt:i4>418744403</vt:i4>
  </property>
  <property fmtid="{D5CDD505-2E9C-101B-9397-08002B2CF9AE}" pid="8" name="_ReviewingToolsShownOnce">
    <vt:lpwstr/>
  </property>
</Properties>
</file>